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3C1BA" w14:textId="77777777" w:rsidR="00573B28" w:rsidRPr="007E40DB" w:rsidRDefault="00573B28" w:rsidP="3968FE8E">
      <w:pPr>
        <w:pStyle w:val="Notaexplicativa"/>
        <w:spacing w:before="0"/>
        <w:ind w:firstLine="709"/>
        <w:jc w:val="center"/>
        <w:rPr>
          <w:rFonts w:cs="Arial"/>
          <w:b/>
          <w:bCs/>
          <w:i w:val="0"/>
          <w:iCs w:val="0"/>
        </w:rPr>
      </w:pPr>
      <w:bookmarkStart w:id="0" w:name="_Hlk82471863"/>
      <w:commentRangeStart w:id="1"/>
      <w:r w:rsidRPr="3968FE8E">
        <w:rPr>
          <w:rFonts w:cs="Arial"/>
          <w:b/>
          <w:bCs/>
          <w:i w:val="0"/>
          <w:iCs w:val="0"/>
        </w:rPr>
        <w:t>MODELO DE TERMO DE REFERÊNCIA</w:t>
      </w:r>
      <w:commentRangeEnd w:id="1"/>
      <w:r w:rsidR="00D47598">
        <w:rPr>
          <w:rStyle w:val="Refdecomentrio"/>
          <w:rFonts w:ascii="Ecofont_Spranq_eco_Sans" w:eastAsiaTheme="minorEastAsia" w:hAnsi="Ecofont_Spranq_eco_Sans"/>
          <w:i w:val="0"/>
          <w:iCs w:val="0"/>
          <w:color w:val="auto"/>
          <w:lang w:eastAsia="pt-BR"/>
        </w:rPr>
        <w:commentReference w:id="1"/>
      </w:r>
    </w:p>
    <w:p w14:paraId="160BD118" w14:textId="77777777" w:rsidR="00573B28" w:rsidRPr="007E40DB" w:rsidRDefault="00573B28" w:rsidP="00F64656">
      <w:pPr>
        <w:pStyle w:val="Notaexplicativa"/>
        <w:spacing w:before="0"/>
        <w:ind w:firstLine="709"/>
        <w:jc w:val="center"/>
        <w:rPr>
          <w:rFonts w:cs="Arial"/>
          <w:b/>
          <w:bCs/>
          <w:i w:val="0"/>
          <w:iCs w:val="0"/>
        </w:rPr>
      </w:pPr>
      <w:r w:rsidRPr="3968FE8E">
        <w:rPr>
          <w:rFonts w:cs="Arial"/>
          <w:b/>
          <w:bCs/>
          <w:i w:val="0"/>
          <w:iCs w:val="0"/>
        </w:rPr>
        <w:t>Lei nº 14.133, de 1º de abril de 2021</w:t>
      </w:r>
    </w:p>
    <w:p w14:paraId="5E6134FF" w14:textId="209ACF81" w:rsidR="00573B28" w:rsidRPr="007E40DB" w:rsidRDefault="00573B28" w:rsidP="3968FE8E">
      <w:pPr>
        <w:pStyle w:val="Notaexplicativa"/>
        <w:spacing w:before="0"/>
        <w:ind w:firstLine="709"/>
        <w:jc w:val="center"/>
        <w:rPr>
          <w:rFonts w:cs="Arial"/>
          <w:b/>
          <w:bCs/>
          <w:i w:val="0"/>
          <w:iCs w:val="0"/>
        </w:rPr>
      </w:pPr>
      <w:r w:rsidRPr="3968FE8E">
        <w:rPr>
          <w:rFonts w:cs="Arial"/>
          <w:b/>
          <w:bCs/>
          <w:i w:val="0"/>
          <w:iCs w:val="0"/>
        </w:rPr>
        <w:t>SERVIÇOS SEM DEDICAÇÃO EXCLUSIVA DE MÃO</w:t>
      </w:r>
      <w:r w:rsidR="049CF5D6" w:rsidRPr="3968FE8E">
        <w:rPr>
          <w:rFonts w:cs="Arial"/>
          <w:b/>
          <w:bCs/>
          <w:i w:val="0"/>
          <w:iCs w:val="0"/>
        </w:rPr>
        <w:t xml:space="preserve"> </w:t>
      </w:r>
      <w:r w:rsidRPr="3968FE8E">
        <w:rPr>
          <w:rFonts w:cs="Arial"/>
          <w:b/>
          <w:bCs/>
          <w:i w:val="0"/>
          <w:iCs w:val="0"/>
        </w:rPr>
        <w:t>DE</w:t>
      </w:r>
      <w:r w:rsidR="5DC0B34F" w:rsidRPr="3968FE8E">
        <w:rPr>
          <w:rFonts w:cs="Arial"/>
          <w:b/>
          <w:bCs/>
          <w:i w:val="0"/>
          <w:iCs w:val="0"/>
        </w:rPr>
        <w:t xml:space="preserve"> </w:t>
      </w:r>
      <w:r w:rsidRPr="3968FE8E">
        <w:rPr>
          <w:rFonts w:cs="Arial"/>
          <w:b/>
          <w:bCs/>
          <w:i w:val="0"/>
          <w:iCs w:val="0"/>
        </w:rPr>
        <w:t>OBRA</w:t>
      </w:r>
    </w:p>
    <w:p w14:paraId="6C2943FA" w14:textId="77777777" w:rsidR="00BD4326" w:rsidRPr="007E40DB" w:rsidRDefault="00BD4326" w:rsidP="00F64656">
      <w:pPr>
        <w:spacing w:before="120" w:afterLines="120" w:after="288" w:line="312" w:lineRule="auto"/>
        <w:ind w:firstLine="709"/>
        <w:rPr>
          <w:rFonts w:ascii="Arial" w:hAnsi="Arial" w:cs="Arial"/>
          <w:b/>
          <w:i/>
          <w:color w:val="FF0000"/>
          <w:sz w:val="20"/>
          <w:szCs w:val="20"/>
        </w:rPr>
      </w:pPr>
    </w:p>
    <w:p w14:paraId="3E4B3541" w14:textId="0621B7C6" w:rsidR="00573B28" w:rsidRPr="007E40DB" w:rsidRDefault="00573B28" w:rsidP="00F64656">
      <w:pPr>
        <w:spacing w:before="120" w:afterLines="120" w:after="288" w:line="312" w:lineRule="auto"/>
        <w:ind w:firstLine="709"/>
        <w:jc w:val="center"/>
        <w:rPr>
          <w:rFonts w:ascii="Arial" w:eastAsia="Times New Roman" w:hAnsi="Arial" w:cs="Arial"/>
          <w:b/>
          <w:i/>
          <w:color w:val="FF0000"/>
          <w:sz w:val="20"/>
          <w:szCs w:val="20"/>
        </w:rPr>
      </w:pPr>
      <w:r w:rsidRPr="007E40DB">
        <w:rPr>
          <w:rFonts w:ascii="Arial" w:hAnsi="Arial" w:cs="Arial"/>
          <w:b/>
          <w:i/>
          <w:color w:val="FF0000"/>
          <w:sz w:val="20"/>
          <w:szCs w:val="20"/>
        </w:rPr>
        <w:t>ÓRGÃO OU ENTIDADE PÚBLICA</w:t>
      </w:r>
    </w:p>
    <w:p w14:paraId="5EFBFD88" w14:textId="36ADC04C" w:rsidR="00573B28" w:rsidRPr="007E40DB" w:rsidRDefault="00573B28" w:rsidP="00F64656">
      <w:pPr>
        <w:spacing w:before="120" w:afterLines="120" w:after="288" w:line="312" w:lineRule="auto"/>
        <w:ind w:firstLine="709"/>
        <w:jc w:val="center"/>
        <w:rPr>
          <w:rFonts w:ascii="Arial" w:hAnsi="Arial" w:cs="Arial"/>
          <w:bCs/>
          <w:color w:val="000000"/>
          <w:sz w:val="20"/>
          <w:szCs w:val="20"/>
        </w:rPr>
      </w:pPr>
      <w:r w:rsidRPr="007E40DB">
        <w:rPr>
          <w:rFonts w:ascii="Arial" w:hAnsi="Arial" w:cs="Arial"/>
          <w:color w:val="000000"/>
          <w:sz w:val="20"/>
          <w:szCs w:val="20"/>
        </w:rPr>
        <w:t>(Processo Administrativo n</w:t>
      </w:r>
      <w:r w:rsidRPr="007E40DB">
        <w:rPr>
          <w:rFonts w:ascii="Arial" w:hAnsi="Arial" w:cs="Arial"/>
          <w:bCs/>
          <w:color w:val="000000"/>
          <w:sz w:val="20"/>
          <w:szCs w:val="20"/>
        </w:rPr>
        <w:t>°........</w:t>
      </w:r>
      <w:r w:rsidR="00BD4326" w:rsidRPr="007E40DB">
        <w:rPr>
          <w:rFonts w:ascii="Arial" w:hAnsi="Arial" w:cs="Arial"/>
          <w:bCs/>
          <w:color w:val="000000"/>
          <w:sz w:val="20"/>
          <w:szCs w:val="20"/>
        </w:rPr>
        <w:t>..........</w:t>
      </w:r>
      <w:r w:rsidRPr="007E40DB">
        <w:rPr>
          <w:rFonts w:ascii="Arial" w:hAnsi="Arial" w:cs="Arial"/>
          <w:bCs/>
          <w:color w:val="000000"/>
          <w:sz w:val="20"/>
          <w:szCs w:val="20"/>
        </w:rPr>
        <w:t>...)</w:t>
      </w:r>
    </w:p>
    <w:p w14:paraId="043A357C" w14:textId="5E5FCDB1" w:rsidR="00573B28" w:rsidRPr="007E40DB" w:rsidRDefault="00BD4326" w:rsidP="00DE742E">
      <w:pPr>
        <w:pStyle w:val="Nivel01"/>
      </w:pPr>
      <w:bookmarkStart w:id="2" w:name="_Hlk82473550"/>
      <w:r>
        <w:t xml:space="preserve"> </w:t>
      </w:r>
      <w:r w:rsidR="00573B28">
        <w:t>CONDIÇÕES GERAIS DA CONTRATAÇÃO</w:t>
      </w:r>
    </w:p>
    <w:p w14:paraId="482278D0" w14:textId="77777777" w:rsidR="00573B28" w:rsidRPr="007E40DB" w:rsidRDefault="00573B28" w:rsidP="002513F3">
      <w:pPr>
        <w:pStyle w:val="Nivel2"/>
        <w:rPr>
          <w:b/>
          <w:bCs/>
        </w:rPr>
      </w:pPr>
      <w:r>
        <w:t xml:space="preserve">Contratação de serviços </w:t>
      </w:r>
      <w:r w:rsidRPr="59CAC803">
        <w:t>...........................................................</w:t>
      </w:r>
      <w:r w:rsidRPr="59CAC803">
        <w:rPr>
          <w:b/>
          <w:bCs/>
        </w:rPr>
        <w:t>,</w:t>
      </w:r>
      <w:r>
        <w:t xml:space="preserve"> nos termos da tabela abaixo, conforme condições e exigências estabelecidas neste instrumento.</w:t>
      </w:r>
    </w:p>
    <w:tbl>
      <w:tblPr>
        <w:tblW w:w="9856"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05"/>
        <w:gridCol w:w="2398"/>
        <w:gridCol w:w="1134"/>
        <w:gridCol w:w="1395"/>
        <w:gridCol w:w="1599"/>
        <w:gridCol w:w="1229"/>
        <w:gridCol w:w="1096"/>
      </w:tblGrid>
      <w:tr w:rsidR="00573B28" w:rsidRPr="007E40DB" w14:paraId="12D91C24" w14:textId="77777777" w:rsidTr="3968FE8E">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1A830" w14:textId="77777777" w:rsidR="00573B28" w:rsidRPr="007E40DB" w:rsidRDefault="00573B28" w:rsidP="59CAC803">
            <w:pPr>
              <w:widowControl w:val="0"/>
              <w:suppressAutoHyphens/>
              <w:spacing w:before="120" w:afterLines="120" w:after="288" w:line="312" w:lineRule="auto"/>
              <w:jc w:val="both"/>
              <w:rPr>
                <w:rFonts w:ascii="Arial" w:hAnsi="Arial" w:cs="Arial"/>
                <w:b/>
                <w:bCs/>
                <w:color w:val="000000"/>
                <w:sz w:val="20"/>
                <w:szCs w:val="20"/>
              </w:rPr>
            </w:pPr>
            <w:commentRangeStart w:id="3"/>
            <w:r w:rsidRPr="59CAC803">
              <w:rPr>
                <w:rFonts w:ascii="Arial" w:hAnsi="Arial" w:cs="Arial"/>
                <w:b/>
                <w:bCs/>
                <w:color w:val="000000" w:themeColor="text1"/>
                <w:sz w:val="20"/>
                <w:szCs w:val="20"/>
              </w:rPr>
              <w:t>ITEM</w:t>
            </w:r>
          </w:p>
          <w:p w14:paraId="221E3778"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b/>
                <w:bCs/>
                <w:color w:val="000000"/>
                <w:sz w:val="20"/>
                <w:szCs w:val="20"/>
              </w:rPr>
            </w:pPr>
          </w:p>
        </w:tc>
        <w:tc>
          <w:tcPr>
            <w:tcW w:w="2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2BE26" w14:textId="77777777" w:rsidR="00573B28" w:rsidRPr="007E40DB" w:rsidRDefault="00573B28" w:rsidP="59CAC803">
            <w:pPr>
              <w:widowControl w:val="0"/>
              <w:suppressAutoHyphens/>
              <w:spacing w:before="120" w:afterLines="120" w:after="288" w:line="312" w:lineRule="auto"/>
              <w:jc w:val="both"/>
              <w:rPr>
                <w:rFonts w:ascii="Arial" w:hAnsi="Arial" w:cs="Arial"/>
                <w:color w:val="000000"/>
                <w:sz w:val="20"/>
                <w:szCs w:val="20"/>
              </w:rPr>
            </w:pPr>
            <w:r w:rsidRPr="59CAC803">
              <w:rPr>
                <w:rFonts w:ascii="Arial" w:hAnsi="Arial" w:cs="Arial"/>
                <w:b/>
                <w:bCs/>
                <w:color w:val="000000" w:themeColor="text1"/>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5A38E" w14:textId="77777777" w:rsidR="00573B28" w:rsidRPr="007E40DB" w:rsidRDefault="00573B28" w:rsidP="59CAC803">
            <w:pPr>
              <w:widowControl w:val="0"/>
              <w:suppressAutoHyphens/>
              <w:spacing w:before="120" w:afterLines="120" w:after="288" w:line="312" w:lineRule="auto"/>
              <w:jc w:val="both"/>
              <w:rPr>
                <w:rFonts w:ascii="Arial" w:hAnsi="Arial" w:cs="Arial"/>
                <w:color w:val="000000"/>
                <w:sz w:val="20"/>
                <w:szCs w:val="20"/>
              </w:rPr>
            </w:pPr>
            <w:r w:rsidRPr="59CAC803">
              <w:rPr>
                <w:rFonts w:ascii="Arial" w:hAnsi="Arial" w:cs="Arial"/>
                <w:b/>
                <w:bCs/>
                <w:color w:val="000000" w:themeColor="text1"/>
                <w:sz w:val="20"/>
                <w:szCs w:val="20"/>
              </w:rPr>
              <w:t>CATSER</w:t>
            </w:r>
          </w:p>
        </w:tc>
        <w:tc>
          <w:tcPr>
            <w:tcW w:w="1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39DB" w14:textId="77777777" w:rsidR="00573B28" w:rsidRPr="007E40DB" w:rsidRDefault="00573B28" w:rsidP="59CAC803">
            <w:pPr>
              <w:widowControl w:val="0"/>
              <w:suppressAutoHyphens/>
              <w:spacing w:before="120" w:afterLines="120" w:after="288" w:line="312" w:lineRule="auto"/>
              <w:jc w:val="both"/>
              <w:rPr>
                <w:rFonts w:ascii="Arial" w:hAnsi="Arial" w:cs="Arial"/>
                <w:color w:val="000000"/>
                <w:sz w:val="20"/>
                <w:szCs w:val="20"/>
              </w:rPr>
            </w:pPr>
            <w:r w:rsidRPr="59CAC803">
              <w:rPr>
                <w:rFonts w:ascii="Arial" w:hAnsi="Arial" w:cs="Arial"/>
                <w:b/>
                <w:bCs/>
                <w:color w:val="000000" w:themeColor="text1"/>
                <w:sz w:val="20"/>
                <w:szCs w:val="20"/>
              </w:rPr>
              <w:t>UNIDADE DE MEDIDA</w:t>
            </w: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5409" w14:textId="77777777" w:rsidR="00573B28" w:rsidRPr="007E40DB" w:rsidRDefault="00573B28" w:rsidP="59CAC803">
            <w:pPr>
              <w:widowControl w:val="0"/>
              <w:suppressAutoHyphens/>
              <w:spacing w:before="120" w:afterLines="120" w:after="288" w:line="312" w:lineRule="auto"/>
              <w:jc w:val="both"/>
              <w:rPr>
                <w:rFonts w:ascii="Arial" w:hAnsi="Arial" w:cs="Arial"/>
                <w:b/>
                <w:bCs/>
                <w:sz w:val="20"/>
                <w:szCs w:val="20"/>
              </w:rPr>
            </w:pPr>
            <w:r w:rsidRPr="59CAC803">
              <w:rPr>
                <w:rFonts w:ascii="Arial" w:hAnsi="Arial" w:cs="Arial"/>
                <w:b/>
                <w:bCs/>
                <w:sz w:val="20"/>
                <w:szCs w:val="20"/>
              </w:rPr>
              <w:t>QUANTIDADE</w:t>
            </w: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CB011" w14:textId="77777777" w:rsidR="00573B28" w:rsidRPr="007E40DB" w:rsidRDefault="00573B28" w:rsidP="59CAC803">
            <w:pPr>
              <w:widowControl w:val="0"/>
              <w:suppressAutoHyphens/>
              <w:spacing w:before="120" w:afterLines="120" w:after="288" w:line="312" w:lineRule="auto"/>
              <w:jc w:val="both"/>
              <w:rPr>
                <w:rFonts w:ascii="Arial" w:hAnsi="Arial" w:cs="Arial"/>
                <w:b/>
                <w:bCs/>
                <w:sz w:val="20"/>
                <w:szCs w:val="20"/>
              </w:rPr>
            </w:pPr>
            <w:r w:rsidRPr="59CAC803">
              <w:rPr>
                <w:rFonts w:ascii="Arial" w:hAnsi="Arial" w:cs="Arial"/>
                <w:b/>
                <w:bCs/>
                <w:sz w:val="20"/>
                <w:szCs w:val="20"/>
              </w:rPr>
              <w:t>VALOR UNITÁRIO</w:t>
            </w:r>
          </w:p>
        </w:tc>
        <w:tc>
          <w:tcPr>
            <w:tcW w:w="1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B4B00" w14:textId="77777777" w:rsidR="00573B28" w:rsidRPr="007E40DB" w:rsidRDefault="00573B28" w:rsidP="59CAC803">
            <w:pPr>
              <w:widowControl w:val="0"/>
              <w:suppressAutoHyphens/>
              <w:spacing w:before="120" w:afterLines="120" w:after="288" w:line="312" w:lineRule="auto"/>
              <w:jc w:val="both"/>
              <w:rPr>
                <w:rFonts w:ascii="Arial" w:hAnsi="Arial" w:cs="Arial"/>
                <w:b/>
                <w:bCs/>
                <w:sz w:val="20"/>
                <w:szCs w:val="20"/>
              </w:rPr>
            </w:pPr>
            <w:r w:rsidRPr="59CAC803">
              <w:rPr>
                <w:rFonts w:ascii="Arial" w:hAnsi="Arial" w:cs="Arial"/>
                <w:b/>
                <w:bCs/>
                <w:sz w:val="20"/>
                <w:szCs w:val="20"/>
              </w:rPr>
              <w:t>VALOR TOTAL</w:t>
            </w:r>
            <w:commentRangeEnd w:id="3"/>
            <w:r>
              <w:commentReference w:id="3"/>
            </w:r>
          </w:p>
        </w:tc>
      </w:tr>
      <w:tr w:rsidR="00573B28" w:rsidRPr="007E40DB" w14:paraId="548B9AF2" w14:textId="77777777" w:rsidTr="3968FE8E">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93C17"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b/>
                <w:bCs/>
                <w:color w:val="000000"/>
                <w:sz w:val="20"/>
                <w:szCs w:val="20"/>
              </w:rPr>
            </w:pPr>
            <w:r w:rsidRPr="59CAC803">
              <w:rPr>
                <w:rFonts w:ascii="Arial" w:hAnsi="Arial" w:cs="Arial"/>
                <w:b/>
                <w:bCs/>
                <w:color w:val="000000" w:themeColor="text1"/>
                <w:sz w:val="20"/>
                <w:szCs w:val="20"/>
              </w:rPr>
              <w:t>1</w:t>
            </w:r>
          </w:p>
        </w:tc>
        <w:tc>
          <w:tcPr>
            <w:tcW w:w="2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2FBE0"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578B8"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51B76"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B5802"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C0BE8"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1B28E"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r>
      <w:tr w:rsidR="00573B28" w:rsidRPr="007E40DB" w14:paraId="686DB124" w14:textId="77777777" w:rsidTr="3968FE8E">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C419F2"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b/>
                <w:bCs/>
                <w:color w:val="000000"/>
                <w:sz w:val="20"/>
                <w:szCs w:val="20"/>
              </w:rPr>
            </w:pPr>
            <w:r w:rsidRPr="59CAC803">
              <w:rPr>
                <w:rFonts w:ascii="Arial" w:hAnsi="Arial" w:cs="Arial"/>
                <w:b/>
                <w:bCs/>
                <w:color w:val="000000" w:themeColor="text1"/>
                <w:sz w:val="20"/>
                <w:szCs w:val="20"/>
              </w:rPr>
              <w:t>2</w:t>
            </w:r>
          </w:p>
        </w:tc>
        <w:tc>
          <w:tcPr>
            <w:tcW w:w="2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41F33"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DA98B"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EDF3"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E3C73"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1D1F4"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08290"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r>
      <w:tr w:rsidR="00573B28" w:rsidRPr="007E40DB" w14:paraId="3AFD24B1" w14:textId="77777777" w:rsidTr="3968FE8E">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1A252"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b/>
                <w:bCs/>
                <w:color w:val="000000"/>
                <w:sz w:val="20"/>
                <w:szCs w:val="20"/>
              </w:rPr>
            </w:pPr>
            <w:r w:rsidRPr="59CAC803">
              <w:rPr>
                <w:rFonts w:ascii="Arial" w:hAnsi="Arial" w:cs="Arial"/>
                <w:b/>
                <w:bCs/>
                <w:color w:val="000000" w:themeColor="text1"/>
                <w:sz w:val="20"/>
                <w:szCs w:val="20"/>
              </w:rPr>
              <w:t>3</w:t>
            </w:r>
          </w:p>
        </w:tc>
        <w:tc>
          <w:tcPr>
            <w:tcW w:w="2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D0160"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A94B3"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73BD1"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EA1E2"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53697"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C1061"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r>
      <w:tr w:rsidR="00573B28" w:rsidRPr="007E40DB" w14:paraId="68AF6A91" w14:textId="77777777" w:rsidTr="3968FE8E">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570C5"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b/>
                <w:bCs/>
                <w:color w:val="000000"/>
                <w:sz w:val="20"/>
                <w:szCs w:val="20"/>
              </w:rPr>
            </w:pPr>
            <w:r w:rsidRPr="59CAC803">
              <w:rPr>
                <w:rFonts w:ascii="Arial" w:hAnsi="Arial" w:cs="Arial"/>
                <w:b/>
                <w:bCs/>
                <w:color w:val="000000" w:themeColor="text1"/>
                <w:sz w:val="20"/>
                <w:szCs w:val="20"/>
              </w:rPr>
              <w:t>...</w:t>
            </w:r>
          </w:p>
        </w:tc>
        <w:tc>
          <w:tcPr>
            <w:tcW w:w="23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6B40F" w14:textId="77777777" w:rsidR="00573B28" w:rsidRPr="007E40DB" w:rsidRDefault="00573B28" w:rsidP="59CAC803">
            <w:pPr>
              <w:spacing w:before="120" w:afterLines="120" w:after="288" w:line="312" w:lineRule="auto"/>
              <w:ind w:firstLine="709"/>
              <w:jc w:val="both"/>
              <w:rPr>
                <w:rFonts w:ascii="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6872D"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3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CC07B"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127B1"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BC988D"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c>
          <w:tcPr>
            <w:tcW w:w="10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53E99" w14:textId="77777777" w:rsidR="00573B28" w:rsidRPr="007E40DB" w:rsidRDefault="00573B28" w:rsidP="59CAC803">
            <w:pPr>
              <w:widowControl w:val="0"/>
              <w:suppressAutoHyphens/>
              <w:spacing w:before="120" w:afterLines="120" w:after="288" w:line="312" w:lineRule="auto"/>
              <w:ind w:firstLine="709"/>
              <w:jc w:val="both"/>
              <w:rPr>
                <w:rFonts w:ascii="Arial" w:hAnsi="Arial" w:cs="Arial"/>
                <w:color w:val="000000"/>
                <w:sz w:val="20"/>
                <w:szCs w:val="20"/>
              </w:rPr>
            </w:pPr>
          </w:p>
        </w:tc>
      </w:tr>
    </w:tbl>
    <w:p w14:paraId="237D53E1" w14:textId="77777777" w:rsidR="00573B28" w:rsidRPr="007E40DB" w:rsidRDefault="00573B28" w:rsidP="00717D4C">
      <w:pPr>
        <w:pStyle w:val="Nvel2-Red"/>
      </w:pPr>
      <w:r>
        <w:t>O prazo de vigência da contratação é de .............................. contados do(a) ............................., na forma do artigo 105 da Lei n° 14.133, de 2021.</w:t>
      </w:r>
    </w:p>
    <w:p w14:paraId="1A079E5B" w14:textId="77777777" w:rsidR="00573B28" w:rsidRPr="007E40DB" w:rsidRDefault="3E4F9A9A" w:rsidP="00B4341B">
      <w:pPr>
        <w:pStyle w:val="ou"/>
      </w:pPr>
      <w:r w:rsidRPr="5CE697EB">
        <w:t>OU</w:t>
      </w:r>
    </w:p>
    <w:p w14:paraId="3152C4B4" w14:textId="77777777" w:rsidR="00573B28" w:rsidRPr="00DE742E" w:rsidRDefault="00573B28" w:rsidP="00717D4C">
      <w:pPr>
        <w:pStyle w:val="Nvel2-Red"/>
      </w:pPr>
      <w:r>
        <w:t xml:space="preserve">O prazo de vigência da contratação é de .............................. (máximo de 5 anos) contados do(a) ............................., </w:t>
      </w:r>
      <w:r w:rsidRPr="00DE742E">
        <w:t>prorrogável por até 10 anos, na forma dos artigos 106 e 107 da Lei n° 14.133, de 2021.</w:t>
      </w:r>
    </w:p>
    <w:p w14:paraId="4F50F758" w14:textId="553FDAA4" w:rsidR="00573B28" w:rsidRPr="00860716" w:rsidRDefault="00573B28" w:rsidP="00717D4C">
      <w:pPr>
        <w:pStyle w:val="Nivel3"/>
      </w:pPr>
      <w:r w:rsidRPr="00860716">
        <w:t>O serviço é enquadrado como continuado tendo em vista que [...], sendo a vigência plurianual mais vantajosa considerando [...]</w:t>
      </w:r>
      <w:r w:rsidR="00247A28" w:rsidRPr="00860716">
        <w:t xml:space="preserve"> </w:t>
      </w:r>
      <w:r w:rsidRPr="00860716">
        <w:rPr>
          <w:b/>
          <w:bCs/>
        </w:rPr>
        <w:t>OU</w:t>
      </w:r>
      <w:r w:rsidRPr="00860716">
        <w:t xml:space="preserve"> o Estudo Técnico </w:t>
      </w:r>
      <w:r w:rsidR="00247A28" w:rsidRPr="00860716">
        <w:t xml:space="preserve">Preliminar </w:t>
      </w:r>
      <w:r w:rsidR="00247A28" w:rsidRPr="00860716">
        <w:rPr>
          <w:b/>
          <w:bCs/>
        </w:rPr>
        <w:t>OU</w:t>
      </w:r>
      <w:r w:rsidRPr="00860716">
        <w:t xml:space="preserve"> os termos da Nota Técnica .../...;</w:t>
      </w:r>
    </w:p>
    <w:p w14:paraId="306AE5B0" w14:textId="77777777" w:rsidR="00860716" w:rsidRDefault="00860716" w:rsidP="00DE742E">
      <w:pPr>
        <w:spacing w:line="276" w:lineRule="auto"/>
        <w:ind w:left="426"/>
        <w:jc w:val="center"/>
        <w:rPr>
          <w:rFonts w:ascii="Arial" w:hAnsi="Arial" w:cs="Arial"/>
          <w:b/>
          <w:bCs/>
          <w:i/>
          <w:color w:val="FF0000"/>
          <w:sz w:val="20"/>
          <w:szCs w:val="20"/>
          <w:u w:val="single"/>
        </w:rPr>
      </w:pPr>
    </w:p>
    <w:p w14:paraId="17705C31" w14:textId="50177EDE" w:rsidR="00DE742E" w:rsidRPr="00DE742E" w:rsidRDefault="00DE742E" w:rsidP="00DE742E">
      <w:pPr>
        <w:spacing w:line="276" w:lineRule="auto"/>
        <w:ind w:left="426"/>
        <w:jc w:val="center"/>
        <w:rPr>
          <w:rFonts w:ascii="Arial" w:hAnsi="Arial" w:cs="Arial"/>
          <w:b/>
          <w:bCs/>
          <w:i/>
          <w:color w:val="FF0000"/>
          <w:sz w:val="20"/>
          <w:szCs w:val="20"/>
          <w:u w:val="single"/>
        </w:rPr>
      </w:pPr>
      <w:r w:rsidRPr="00DE742E">
        <w:rPr>
          <w:rFonts w:ascii="Arial" w:hAnsi="Arial" w:cs="Arial"/>
          <w:b/>
          <w:bCs/>
          <w:i/>
          <w:color w:val="FF0000"/>
          <w:sz w:val="20"/>
          <w:szCs w:val="20"/>
          <w:u w:val="single"/>
        </w:rPr>
        <w:lastRenderedPageBreak/>
        <w:t>OU</w:t>
      </w:r>
    </w:p>
    <w:p w14:paraId="5CC861B5" w14:textId="35B6BF1C" w:rsidR="00DE742E" w:rsidRPr="00F34FEE" w:rsidRDefault="00DE742E" w:rsidP="00717D4C">
      <w:pPr>
        <w:pStyle w:val="Nvel2-Red"/>
        <w:rPr>
          <w:highlight w:val="green"/>
        </w:rPr>
      </w:pPr>
      <w:r w:rsidRPr="00F34FEE">
        <w:rPr>
          <w:highlight w:val="green"/>
        </w:rPr>
        <w:t>O prazo de vigência da contratação é de ..............................(máximo de um ano da ocorrência da emergência ou calamidade) contados do(a) ............................., improrrogável, na forma do art. 75, VIII da Lei n° 14.133/2021.</w:t>
      </w:r>
    </w:p>
    <w:p w14:paraId="2ED70CD8" w14:textId="24850A45" w:rsidR="00573B28" w:rsidRDefault="00573B28" w:rsidP="002513F3">
      <w:pPr>
        <w:pStyle w:val="Nivel2"/>
      </w:pPr>
      <w:commentRangeStart w:id="4"/>
      <w:r>
        <w:t xml:space="preserve">O contrato </w:t>
      </w:r>
      <w:r w:rsidR="00EC2A77" w:rsidRPr="00F34FEE">
        <w:rPr>
          <w:highlight w:val="green"/>
        </w:rPr>
        <w:t>ou outro instrumento hábil que o substitua</w:t>
      </w:r>
      <w:r w:rsidR="00EC2A77">
        <w:t xml:space="preserve"> </w:t>
      </w:r>
      <w:r>
        <w:t>oferece maior detalhamento das regras que serão aplicadas em relação à vigência da contratação.</w:t>
      </w:r>
      <w:commentRangeEnd w:id="4"/>
      <w:r>
        <w:commentReference w:id="4"/>
      </w:r>
    </w:p>
    <w:p w14:paraId="376D6F99" w14:textId="77777777" w:rsidR="004930E6" w:rsidRPr="007E40DB" w:rsidRDefault="004930E6" w:rsidP="002513F3">
      <w:pPr>
        <w:pStyle w:val="Nivel2"/>
        <w:numPr>
          <w:ilvl w:val="0"/>
          <w:numId w:val="0"/>
        </w:numPr>
      </w:pPr>
    </w:p>
    <w:p w14:paraId="2FF9F655" w14:textId="2627ADD7" w:rsidR="00573B28" w:rsidRPr="007E40DB" w:rsidRDefault="00573B28" w:rsidP="00986E3F">
      <w:pPr>
        <w:pStyle w:val="Nivel01"/>
        <w:numPr>
          <w:ilvl w:val="0"/>
          <w:numId w:val="1"/>
        </w:numPr>
      </w:pPr>
      <w:r>
        <w:t>FUNDAMENTAÇÃO E DESCRIÇÃO DA NECESSIDADE DA CONTRATAÇÃO</w:t>
      </w:r>
    </w:p>
    <w:p w14:paraId="236BF0F7" w14:textId="77777777" w:rsidR="00573B28" w:rsidRPr="007E40DB" w:rsidRDefault="00573B28" w:rsidP="002513F3">
      <w:pPr>
        <w:pStyle w:val="Nivel2"/>
      </w:pPr>
      <w:commentRangeStart w:id="5"/>
      <w:r>
        <w:t>A Fundamentação da Contratação e de seus quantitativos encontra-se pormenorizada em tópico específico dos Estudos Técnicos Preliminares, apêndice deste Termo de Referência.</w:t>
      </w:r>
      <w:commentRangeEnd w:id="5"/>
      <w:r>
        <w:commentReference w:id="5"/>
      </w:r>
    </w:p>
    <w:p w14:paraId="6F02698E" w14:textId="77777777" w:rsidR="00573B28" w:rsidRPr="007E40DB" w:rsidRDefault="00573B28" w:rsidP="002513F3">
      <w:pPr>
        <w:pStyle w:val="Nivel2"/>
      </w:pPr>
      <w:r w:rsidRPr="59CAC803">
        <w:t>O objeto da contratação está previsto no Plano de Contratações Anual [ANO], conforme detalhamento a seguir:</w:t>
      </w:r>
    </w:p>
    <w:p w14:paraId="4A985C4E" w14:textId="28FFD537" w:rsidR="00573B28" w:rsidRPr="007E40DB" w:rsidRDefault="00573B28" w:rsidP="00986E3F">
      <w:pPr>
        <w:pStyle w:val="Nivel3"/>
        <w:numPr>
          <w:ilvl w:val="0"/>
          <w:numId w:val="9"/>
        </w:numPr>
      </w:pPr>
      <w:r w:rsidRPr="59CAC803">
        <w:t xml:space="preserve">ID PCA no PNCP: </w:t>
      </w:r>
      <w:r w:rsidRPr="003F4F17">
        <w:t>[...]</w:t>
      </w:r>
      <w:r w:rsidR="003F4F17">
        <w:t>;</w:t>
      </w:r>
    </w:p>
    <w:p w14:paraId="5219EF95" w14:textId="79A364E3" w:rsidR="00573B28" w:rsidRPr="007E40DB" w:rsidRDefault="00573B28" w:rsidP="00986E3F">
      <w:pPr>
        <w:pStyle w:val="Nivel3"/>
        <w:numPr>
          <w:ilvl w:val="0"/>
          <w:numId w:val="9"/>
        </w:numPr>
      </w:pPr>
      <w:r w:rsidRPr="59CAC803">
        <w:t xml:space="preserve">Data de publicação no PNCP: </w:t>
      </w:r>
      <w:r w:rsidRPr="003F4F17">
        <w:t>[...]</w:t>
      </w:r>
      <w:r w:rsidR="003F4F17">
        <w:t>;</w:t>
      </w:r>
    </w:p>
    <w:p w14:paraId="4808F966" w14:textId="0C62445D" w:rsidR="00573B28" w:rsidRPr="007E40DB" w:rsidRDefault="00573B28" w:rsidP="00986E3F">
      <w:pPr>
        <w:pStyle w:val="Nivel3"/>
        <w:numPr>
          <w:ilvl w:val="0"/>
          <w:numId w:val="9"/>
        </w:numPr>
      </w:pPr>
      <w:r w:rsidRPr="59CAC803">
        <w:t xml:space="preserve">Id do item no PCA: </w:t>
      </w:r>
      <w:r w:rsidRPr="003F4F17">
        <w:t>[...]</w:t>
      </w:r>
      <w:r w:rsidR="003F4F17">
        <w:t>;</w:t>
      </w:r>
    </w:p>
    <w:p w14:paraId="1B54A8D4" w14:textId="30E56CD7" w:rsidR="00573B28" w:rsidRPr="007E40DB" w:rsidRDefault="00573B28" w:rsidP="00986E3F">
      <w:pPr>
        <w:pStyle w:val="Nivel3"/>
        <w:numPr>
          <w:ilvl w:val="0"/>
          <w:numId w:val="9"/>
        </w:numPr>
      </w:pPr>
      <w:r w:rsidRPr="59CAC803">
        <w:t xml:space="preserve">Classe/Grupo: </w:t>
      </w:r>
      <w:r w:rsidRPr="003F4F17">
        <w:t>[...]</w:t>
      </w:r>
      <w:r w:rsidR="003F4F17">
        <w:t>;</w:t>
      </w:r>
    </w:p>
    <w:p w14:paraId="19DDA0A3" w14:textId="6C8D51C3" w:rsidR="00573B28" w:rsidRPr="007E40DB" w:rsidRDefault="00573B28" w:rsidP="00986E3F">
      <w:pPr>
        <w:pStyle w:val="Nivel3"/>
        <w:numPr>
          <w:ilvl w:val="0"/>
          <w:numId w:val="9"/>
        </w:numPr>
      </w:pPr>
      <w:r w:rsidRPr="59CAC803">
        <w:t xml:space="preserve">Identificador da Futura Contratação: </w:t>
      </w:r>
      <w:r w:rsidRPr="003F4F17">
        <w:t>[...]</w:t>
      </w:r>
      <w:r w:rsidR="003F4F17">
        <w:t>.</w:t>
      </w:r>
    </w:p>
    <w:p w14:paraId="38F3209E" w14:textId="3987695E" w:rsidR="2755BECF" w:rsidRDefault="2755BECF" w:rsidP="003F4F17">
      <w:pPr>
        <w:pStyle w:val="ou"/>
      </w:pPr>
      <w:r w:rsidRPr="0CB445D7">
        <w:t>OU</w:t>
      </w:r>
    </w:p>
    <w:p w14:paraId="3D556582" w14:textId="43B3F158" w:rsidR="2755BECF" w:rsidRPr="004930E6" w:rsidRDefault="2755BECF" w:rsidP="00717D4C">
      <w:pPr>
        <w:pStyle w:val="Nvel2-Red"/>
        <w:rPr>
          <w:rFonts w:eastAsia="MS Mincho"/>
          <w:color w:val="000000" w:themeColor="text1"/>
        </w:rPr>
      </w:pPr>
      <w:r w:rsidRPr="3968FE8E">
        <w:t>O objeto da contratação está previsto no Plano de Contratações Anual [ANO], conforme c</w:t>
      </w:r>
      <w:r w:rsidR="7EA86B43" w:rsidRPr="3968FE8E">
        <w:t xml:space="preserve">onsta das </w:t>
      </w:r>
      <w:r w:rsidRPr="3968FE8E">
        <w:t xml:space="preserve">informações básicas </w:t>
      </w:r>
      <w:r w:rsidR="007E15E5" w:rsidRPr="3968FE8E">
        <w:t>des</w:t>
      </w:r>
      <w:r w:rsidR="007E15E5">
        <w:t>t</w:t>
      </w:r>
      <w:r w:rsidR="007E15E5" w:rsidRPr="3968FE8E">
        <w:t xml:space="preserve">e </w:t>
      </w:r>
      <w:r w:rsidRPr="3968FE8E">
        <w:t>termo de referência</w:t>
      </w:r>
      <w:r w:rsidR="00481AC5" w:rsidRPr="3968FE8E">
        <w:t>.</w:t>
      </w:r>
    </w:p>
    <w:p w14:paraId="693E9708" w14:textId="77777777" w:rsidR="004930E6" w:rsidRPr="00D23265" w:rsidRDefault="004930E6" w:rsidP="00717D4C">
      <w:pPr>
        <w:pStyle w:val="Nvel2-Red"/>
        <w:numPr>
          <w:ilvl w:val="0"/>
          <w:numId w:val="0"/>
        </w:numPr>
        <w:ind w:left="999"/>
      </w:pPr>
    </w:p>
    <w:p w14:paraId="66685BF6" w14:textId="7BC5F17F" w:rsidR="00573B28" w:rsidRPr="007E40DB" w:rsidRDefault="00573B28" w:rsidP="00986E3F">
      <w:pPr>
        <w:pStyle w:val="Nivel01"/>
        <w:numPr>
          <w:ilvl w:val="0"/>
          <w:numId w:val="1"/>
        </w:numPr>
      </w:pPr>
      <w:r>
        <w:t xml:space="preserve">DESCRIÇÃO DA SOLUÇÃO COMO UM TODO </w:t>
      </w:r>
      <w:r w:rsidRPr="59CAC803">
        <w:t>CONSIDERADO O CICLO DE VIDA DO OBJETO</w:t>
      </w:r>
    </w:p>
    <w:p w14:paraId="4C9CE8E6" w14:textId="52D04929" w:rsidR="00573B28" w:rsidRDefault="00573B28" w:rsidP="00717D4C">
      <w:pPr>
        <w:pStyle w:val="Nvel2-Red"/>
      </w:pPr>
      <w:bookmarkStart w:id="6" w:name="_Ref121236534"/>
      <w:commentRangeStart w:id="7"/>
      <w:r>
        <w:t xml:space="preserve">A descrição da solução como um todo encontra-se pormenorizada em tópico específico dos Estudos Técnicos </w:t>
      </w:r>
      <w:r w:rsidRPr="003F4F17">
        <w:t>Preliminares</w:t>
      </w:r>
      <w:r>
        <w:t>, apêndice deste Termo de Referência.</w:t>
      </w:r>
      <w:bookmarkEnd w:id="6"/>
      <w:commentRangeEnd w:id="7"/>
      <w:r>
        <w:commentReference w:id="7"/>
      </w:r>
    </w:p>
    <w:p w14:paraId="1B9399D7" w14:textId="77777777" w:rsidR="00D9102A" w:rsidRPr="007E40DB" w:rsidRDefault="00D9102A" w:rsidP="00717D4C">
      <w:pPr>
        <w:pStyle w:val="Nvel2-Red"/>
        <w:numPr>
          <w:ilvl w:val="0"/>
          <w:numId w:val="0"/>
        </w:numPr>
        <w:ind w:left="999"/>
      </w:pPr>
    </w:p>
    <w:p w14:paraId="44C42EF3" w14:textId="484FDBC4" w:rsidR="00573B28" w:rsidRPr="007E40DB" w:rsidRDefault="00573B28" w:rsidP="00986E3F">
      <w:pPr>
        <w:pStyle w:val="Nivel01"/>
        <w:numPr>
          <w:ilvl w:val="0"/>
          <w:numId w:val="1"/>
        </w:numPr>
      </w:pPr>
      <w:commentRangeStart w:id="8"/>
      <w:r>
        <w:t>REQUISITOS DA CONTRATAÇÃO</w:t>
      </w:r>
      <w:commentRangeEnd w:id="8"/>
      <w:r>
        <w:commentReference w:id="8"/>
      </w:r>
    </w:p>
    <w:p w14:paraId="11110308" w14:textId="77777777" w:rsidR="00573B28" w:rsidRPr="00D9102A" w:rsidRDefault="4D851A94" w:rsidP="00D9102A">
      <w:pPr>
        <w:pStyle w:val="Nvel01-SemNumerao"/>
        <w:rPr>
          <w:i/>
          <w:iCs/>
        </w:rPr>
      </w:pPr>
      <w:commentRangeStart w:id="9"/>
      <w:r w:rsidRPr="00D9102A">
        <w:t>Sustentabilidade</w:t>
      </w:r>
      <w:commentRangeEnd w:id="9"/>
      <w:r w:rsidR="00573B28" w:rsidRPr="00D9102A">
        <w:rPr>
          <w:rStyle w:val="Refdecomentrio"/>
        </w:rPr>
        <w:commentReference w:id="9"/>
      </w:r>
    </w:p>
    <w:p w14:paraId="54AE1090" w14:textId="5F96B359" w:rsidR="00573B28" w:rsidRPr="00D9102A" w:rsidRDefault="00573B28" w:rsidP="002513F3">
      <w:pPr>
        <w:pStyle w:val="Nivel2"/>
      </w:pPr>
      <w:r w:rsidRPr="00D9102A">
        <w:t>Além dos critérios de sustentabilidade eventualmente inseridos na descrição do objeto, devem ser atendidos os seguintes requisitos, que se baseiam no Guia Nacional de Contratações Sustentáveis:</w:t>
      </w:r>
    </w:p>
    <w:p w14:paraId="34BE492B" w14:textId="77777777" w:rsidR="00573B28" w:rsidRPr="007E40DB" w:rsidRDefault="00573B28" w:rsidP="00717D4C">
      <w:pPr>
        <w:pStyle w:val="Nvel3-R"/>
      </w:pPr>
      <w:r>
        <w:lastRenderedPageBreak/>
        <w:t>[...]</w:t>
      </w:r>
    </w:p>
    <w:p w14:paraId="0309BCD5" w14:textId="77777777" w:rsidR="00573B28" w:rsidRPr="007E40DB" w:rsidRDefault="00573B28" w:rsidP="00717D4C">
      <w:pPr>
        <w:pStyle w:val="Nvel3-R"/>
      </w:pPr>
      <w:r>
        <w:t>[...]</w:t>
      </w:r>
    </w:p>
    <w:p w14:paraId="1E3864FA" w14:textId="56E23118" w:rsidR="00573B28" w:rsidRPr="007E40DB" w:rsidRDefault="3E4F9A9A" w:rsidP="00DE742E">
      <w:pPr>
        <w:pStyle w:val="Nvel1-SemNum"/>
        <w:rPr>
          <w:i/>
          <w:iCs/>
        </w:rPr>
      </w:pPr>
      <w:commentRangeStart w:id="11"/>
      <w:r>
        <w:t>Indicação de marcas ou modelos</w:t>
      </w:r>
      <w:r w:rsidRPr="5CE697EB">
        <w:rPr>
          <w:i/>
          <w:iCs/>
        </w:rPr>
        <w:t xml:space="preserve"> </w:t>
      </w:r>
    </w:p>
    <w:p w14:paraId="74868C28" w14:textId="77777777" w:rsidR="00573B28" w:rsidRPr="007E40DB" w:rsidRDefault="00573B28" w:rsidP="002513F3">
      <w:pPr>
        <w:pStyle w:val="Nivel2"/>
      </w:pPr>
      <w:r w:rsidRPr="59CAC803">
        <w:t>Na presente contratação será admitida a indicação da(s) seguinte(s) marca(s), característica(s) ou modelo(s), de acordo com as justificativas contidas nos Estudos Técnicos Preliminares: (...)</w:t>
      </w:r>
      <w:commentRangeEnd w:id="11"/>
      <w:r>
        <w:commentReference w:id="11"/>
      </w:r>
    </w:p>
    <w:p w14:paraId="79AED19C" w14:textId="77777777" w:rsidR="00573B28" w:rsidRPr="007E40DB" w:rsidRDefault="00573B28" w:rsidP="00DE742E">
      <w:pPr>
        <w:pStyle w:val="Nvel1-SemNum"/>
      </w:pPr>
      <w:commentRangeStart w:id="12"/>
      <w:r>
        <w:t>Da vedação de utilização de marca/produto na execução do serviço</w:t>
      </w:r>
    </w:p>
    <w:p w14:paraId="42AC3765" w14:textId="77777777" w:rsidR="00573B28" w:rsidRPr="007E40DB" w:rsidRDefault="00573B28" w:rsidP="002513F3">
      <w:pPr>
        <w:pStyle w:val="Nivel2"/>
      </w:pPr>
      <w:r w:rsidRPr="59CAC803">
        <w:t>Diante das conclusões extraídas do processo n. ____, a Administração não aceitará o fornecimento dos seguintes produtos/marcas:</w:t>
      </w:r>
      <w:commentRangeEnd w:id="12"/>
      <w:r>
        <w:commentReference w:id="12"/>
      </w:r>
    </w:p>
    <w:p w14:paraId="63D602EB" w14:textId="77777777" w:rsidR="00573B28" w:rsidRPr="007E40DB" w:rsidRDefault="00573B28" w:rsidP="00717D4C">
      <w:pPr>
        <w:pStyle w:val="Nivel3"/>
      </w:pPr>
      <w:r w:rsidRPr="59CAC803">
        <w:t>...</w:t>
      </w:r>
    </w:p>
    <w:p w14:paraId="243ADA6C" w14:textId="77777777" w:rsidR="00573B28" w:rsidRPr="007E40DB" w:rsidRDefault="00573B28" w:rsidP="00717D4C">
      <w:pPr>
        <w:pStyle w:val="Nivel3"/>
      </w:pPr>
      <w:r w:rsidRPr="59CAC803">
        <w:t>...</w:t>
      </w:r>
    </w:p>
    <w:p w14:paraId="00DA2E0A" w14:textId="77777777" w:rsidR="00573B28" w:rsidRPr="007E40DB" w:rsidRDefault="00573B28" w:rsidP="00717D4C">
      <w:pPr>
        <w:pStyle w:val="Nivel3"/>
      </w:pPr>
      <w:r w:rsidRPr="59CAC803">
        <w:t>...</w:t>
      </w:r>
    </w:p>
    <w:p w14:paraId="2F61C328" w14:textId="77777777" w:rsidR="00573B28" w:rsidRPr="007E40DB" w:rsidRDefault="00573B28" w:rsidP="00DE742E">
      <w:pPr>
        <w:pStyle w:val="Nvel1-SemNum"/>
      </w:pPr>
      <w:commentRangeStart w:id="13"/>
      <w:r>
        <w:t>Da exigência de carta de solidariedade</w:t>
      </w:r>
      <w:commentRangeEnd w:id="13"/>
      <w:r>
        <w:commentReference w:id="13"/>
      </w:r>
    </w:p>
    <w:p w14:paraId="54889837" w14:textId="7F5EF67B" w:rsidR="00573B28" w:rsidRPr="007E40DB" w:rsidRDefault="00573B28" w:rsidP="00717D4C">
      <w:pPr>
        <w:pStyle w:val="Nvel2-Red"/>
      </w:pPr>
      <w:r w:rsidRPr="59CAC803">
        <w:t>Em caso de fornecedor</w:t>
      </w:r>
      <w:r w:rsidR="000B4889" w:rsidRPr="59CAC803">
        <w:t xml:space="preserve">, </w:t>
      </w:r>
      <w:r w:rsidRPr="59CAC803">
        <w:t>revendedor ou distribuidor, será exigida carta de solidariedade emitida pelo fabricante, que assegure a execução do contrato.</w:t>
      </w:r>
    </w:p>
    <w:p w14:paraId="36829140" w14:textId="77777777" w:rsidR="00573B28" w:rsidRPr="007E40DB" w:rsidRDefault="00573B28" w:rsidP="00D9102A">
      <w:pPr>
        <w:pStyle w:val="Nvel01-SemNumerao"/>
      </w:pPr>
      <w:commentRangeStart w:id="14"/>
      <w:r>
        <w:t>Subcontratação</w:t>
      </w:r>
      <w:commentRangeEnd w:id="14"/>
      <w:r>
        <w:commentReference w:id="14"/>
      </w:r>
    </w:p>
    <w:p w14:paraId="4A0B11CD" w14:textId="77777777" w:rsidR="00573B28" w:rsidRPr="007E40DB" w:rsidRDefault="00573B28" w:rsidP="00717D4C">
      <w:pPr>
        <w:pStyle w:val="Nvel2-Red"/>
      </w:pPr>
      <w:r w:rsidRPr="59CAC803">
        <w:t>Não é admitida a subcontratação do objeto contratual.</w:t>
      </w:r>
    </w:p>
    <w:p w14:paraId="0C038F2A" w14:textId="77777777" w:rsidR="00573B28" w:rsidRPr="007E40DB" w:rsidRDefault="3E4F9A9A" w:rsidP="00B4341B">
      <w:pPr>
        <w:pStyle w:val="ou"/>
      </w:pPr>
      <w:r w:rsidRPr="5CE697EB">
        <w:t>OU</w:t>
      </w:r>
    </w:p>
    <w:p w14:paraId="7F97F6FA" w14:textId="77777777" w:rsidR="00573B28" w:rsidRPr="007E40DB" w:rsidRDefault="00573B28" w:rsidP="00717D4C">
      <w:pPr>
        <w:pStyle w:val="Nvel2-Red"/>
      </w:pPr>
      <w:commentRangeStart w:id="15"/>
      <w:r w:rsidRPr="59CAC803">
        <w:t>É admitida a subcontratação parcial do objeto, nas seguintes condições:</w:t>
      </w:r>
    </w:p>
    <w:p w14:paraId="03EAC1EB" w14:textId="77777777" w:rsidR="00573B28" w:rsidRPr="007E40DB" w:rsidRDefault="00573B28" w:rsidP="00717D4C">
      <w:pPr>
        <w:pStyle w:val="Nvel3-R"/>
      </w:pPr>
      <w:r w:rsidRPr="59CAC803">
        <w:t>É vedada a subcontratação completa ou da parcela principal do objeto da contratação, a qual consiste em: (...).</w:t>
      </w:r>
    </w:p>
    <w:p w14:paraId="601E19D4" w14:textId="77777777" w:rsidR="00573B28" w:rsidRPr="007E40DB" w:rsidRDefault="00573B28" w:rsidP="00717D4C">
      <w:pPr>
        <w:pStyle w:val="Nvel3-R"/>
      </w:pPr>
      <w:r w:rsidRPr="59CAC803">
        <w:t>A subcontratação fica limitada a ........ [parcela permitida/percentual]</w:t>
      </w:r>
    </w:p>
    <w:p w14:paraId="7DD1C276" w14:textId="77777777" w:rsidR="00573B28" w:rsidRPr="007E40DB" w:rsidRDefault="00573B28" w:rsidP="00717D4C">
      <w:pPr>
        <w:pStyle w:val="Nvel2-Red"/>
      </w:pPr>
      <w:r w:rsidRPr="59CAC803">
        <w:t>O contrato oferece maior detalhamento das regras que serão aplicadas em relação à subcontratação, caso admitida.</w:t>
      </w:r>
      <w:commentRangeEnd w:id="15"/>
      <w:r>
        <w:commentReference w:id="15"/>
      </w:r>
    </w:p>
    <w:p w14:paraId="0E00B074" w14:textId="02F4C646" w:rsidR="00573B28" w:rsidRDefault="00573B28" w:rsidP="00D9102A">
      <w:pPr>
        <w:pStyle w:val="Nvel01-SemNumerao"/>
      </w:pPr>
      <w:r w:rsidRPr="59CAC803">
        <w:t>Garantia da contratação</w:t>
      </w:r>
    </w:p>
    <w:p w14:paraId="251E4614" w14:textId="1F1E388A" w:rsidR="65F8F35A" w:rsidRDefault="65F8F35A" w:rsidP="00717D4C">
      <w:pPr>
        <w:pStyle w:val="Nvel2-Red"/>
      </w:pPr>
      <w:commentRangeStart w:id="16"/>
      <w:r w:rsidRPr="3E524460">
        <w:t xml:space="preserve">Não haverá exigência da garantia da contratação dos </w:t>
      </w:r>
      <w:hyperlink r:id="rId13" w:anchor="art96">
        <w:r w:rsidRPr="3E524460">
          <w:t>artigos 96 e seguintes da Lei nº 14.133, de 2021</w:t>
        </w:r>
      </w:hyperlink>
      <w:r w:rsidRPr="3E524460">
        <w:t>, pelas razões constantes do Estudo Técnico Preliminar.</w:t>
      </w:r>
    </w:p>
    <w:p w14:paraId="47AE3ECD" w14:textId="183E1D1C" w:rsidR="65F8F35A" w:rsidRDefault="2A41F21A" w:rsidP="00F87500">
      <w:pPr>
        <w:pStyle w:val="ou"/>
      </w:pPr>
      <w:r w:rsidRPr="5CE697EB">
        <w:t>OU</w:t>
      </w:r>
    </w:p>
    <w:p w14:paraId="2192C280" w14:textId="51E255A8" w:rsidR="65F8F35A" w:rsidRDefault="65F8F35A" w:rsidP="00717D4C">
      <w:pPr>
        <w:pStyle w:val="Nvel2-Red"/>
      </w:pPr>
      <w:r w:rsidRPr="59CAC803">
        <w:t xml:space="preserve">Será exigida a garantia da contratação de que tratam os </w:t>
      </w:r>
      <w:hyperlink r:id="rId14" w:anchor="art96">
        <w:r w:rsidRPr="59CAC803">
          <w:t>arts. 96 e seguintes da Lei nº 14.133, de 2021</w:t>
        </w:r>
      </w:hyperlink>
      <w:r w:rsidRPr="59CAC803">
        <w:t>, no percentual e condições descritas nas cláusulas do co</w:t>
      </w:r>
      <w:r w:rsidR="00EC2A77">
        <w:t xml:space="preserve">ntrato </w:t>
      </w:r>
      <w:r w:rsidR="00EC2A77" w:rsidRPr="00F34FEE">
        <w:rPr>
          <w:highlight w:val="green"/>
        </w:rPr>
        <w:t>ou outro instrumento hábil que o substitua.</w:t>
      </w:r>
    </w:p>
    <w:p w14:paraId="4377D97F" w14:textId="1AD7B813" w:rsidR="65F8F35A" w:rsidRDefault="2A41F21A" w:rsidP="00717D4C">
      <w:pPr>
        <w:pStyle w:val="Nvel2-Red"/>
      </w:pPr>
      <w:r w:rsidRPr="5CE697EB">
        <w:lastRenderedPageBreak/>
        <w:t>Em caso</w:t>
      </w:r>
      <w:r w:rsidR="73701B7E" w:rsidRPr="5CE697EB">
        <w:t xml:space="preserve"> de</w:t>
      </w:r>
      <w:r w:rsidRPr="5CE697EB">
        <w:t xml:space="preserve"> opção pelo seguro-garantia, </w:t>
      </w:r>
      <w:r w:rsidR="00D9102A">
        <w:t xml:space="preserve">o particular </w:t>
      </w:r>
      <w:r w:rsidRPr="5CE697EB">
        <w:t xml:space="preserve">deverá apresentá-la, no máximo, até a data de assinatura do contrato.  </w:t>
      </w:r>
    </w:p>
    <w:p w14:paraId="3F7239B9" w14:textId="3B76BDAF" w:rsidR="65F8F35A" w:rsidRPr="00EC2A77" w:rsidRDefault="65F8F35A" w:rsidP="00717D4C">
      <w:pPr>
        <w:pStyle w:val="Nvel2-Red"/>
        <w:rPr>
          <w:highlight w:val="cyan"/>
        </w:rPr>
      </w:pPr>
      <w:r w:rsidRPr="59CAC803">
        <w:t xml:space="preserve">A garantia, nas modalidades caução e fiança bancária, deverá ser prestada </w:t>
      </w:r>
      <w:r w:rsidRPr="00F34FEE">
        <w:rPr>
          <w:highlight w:val="green"/>
        </w:rPr>
        <w:t>em até 10 dias úteis após a assinatura do contrato.</w:t>
      </w:r>
    </w:p>
    <w:p w14:paraId="2B9043B7" w14:textId="457C0D99" w:rsidR="65F8F35A" w:rsidRDefault="65F8F35A" w:rsidP="00717D4C">
      <w:pPr>
        <w:pStyle w:val="Nvel2-Red"/>
      </w:pPr>
      <w:r w:rsidRPr="3E524460">
        <w:t xml:space="preserve">O contrato </w:t>
      </w:r>
      <w:r w:rsidR="00EC2A77" w:rsidRPr="00F34FEE">
        <w:rPr>
          <w:highlight w:val="green"/>
        </w:rPr>
        <w:t>ou outro instrumento hábil que o substitua</w:t>
      </w:r>
      <w:r w:rsidR="00EC2A77" w:rsidRPr="00EC2A77">
        <w:t xml:space="preserve"> </w:t>
      </w:r>
      <w:r w:rsidRPr="3E524460">
        <w:t>oferece maior detalhamento das regras que serão aplicadas em relação à garantia da contratação.</w:t>
      </w:r>
      <w:commentRangeEnd w:id="16"/>
      <w:r>
        <w:commentReference w:id="16"/>
      </w:r>
    </w:p>
    <w:p w14:paraId="13E77EA3" w14:textId="77777777" w:rsidR="00573B28" w:rsidRPr="007E40DB" w:rsidRDefault="00573B28" w:rsidP="00D9102A">
      <w:pPr>
        <w:pStyle w:val="Nvel01-SemNumerao"/>
      </w:pPr>
      <w:commentRangeStart w:id="17"/>
      <w:r>
        <w:t>Vistoria</w:t>
      </w:r>
    </w:p>
    <w:p w14:paraId="7C0DABF1" w14:textId="5874A352" w:rsidR="299B7E54" w:rsidRDefault="299B7E54" w:rsidP="00717D4C">
      <w:pPr>
        <w:pStyle w:val="Nvel2-Red"/>
      </w:pPr>
      <w:r w:rsidRPr="3E524460">
        <w:t>Não há necessidade de realização de avaliação prévia do local de execução dos serviços.</w:t>
      </w:r>
    </w:p>
    <w:p w14:paraId="7BA070C4" w14:textId="4D350A9A" w:rsidR="299B7E54" w:rsidRDefault="299B7E54" w:rsidP="00F87500">
      <w:pPr>
        <w:pStyle w:val="ou"/>
      </w:pPr>
      <w:r w:rsidRPr="3E524460">
        <w:t>OU</w:t>
      </w:r>
    </w:p>
    <w:p w14:paraId="32F1F8E6" w14:textId="77777777" w:rsidR="00573B28" w:rsidRPr="007E40DB" w:rsidRDefault="00573B28" w:rsidP="00717D4C">
      <w:pPr>
        <w:pStyle w:val="Nvel2-Red"/>
      </w:pPr>
      <w: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proofErr w:type="gramStart"/>
      <w:r>
        <w:t>.....</w:t>
      </w:r>
      <w:proofErr w:type="gramEnd"/>
      <w:r>
        <w:t xml:space="preserve"> horas às ...... horas.  </w:t>
      </w:r>
    </w:p>
    <w:p w14:paraId="07E6668D" w14:textId="77777777" w:rsidR="00573B28" w:rsidRPr="007E40DB" w:rsidRDefault="00573B28" w:rsidP="00717D4C">
      <w:pPr>
        <w:pStyle w:val="Nvel2-Red"/>
      </w:pPr>
      <w:r>
        <w:t>Serão disponibilizados data e horário diferentes aos interessados em realizar a vistoria prévia. </w:t>
      </w:r>
      <w:commentRangeEnd w:id="17"/>
      <w:r>
        <w:commentReference w:id="17"/>
      </w:r>
    </w:p>
    <w:p w14:paraId="1AFB8344" w14:textId="77777777" w:rsidR="00573B28" w:rsidRPr="007E40DB" w:rsidRDefault="00573B28" w:rsidP="00717D4C">
      <w:pPr>
        <w:pStyle w:val="Nvel2-Red"/>
        <w:rPr>
          <w:lang w:eastAsia="en-US"/>
        </w:rPr>
      </w:pPr>
      <w:commentRangeStart w:id="18"/>
      <w:r w:rsidRPr="3E524460">
        <w:rPr>
          <w:lang w:eastAsia="en-US"/>
        </w:rPr>
        <w:t>Para a vistoria, o representante legal da empresa ou responsável técnico deverá estar devidamente identificado, apresentando documento de identidade civil e documento expedido pela empresa comprovando sua habilitação para a realização da vistoria</w:t>
      </w:r>
      <w:commentRangeEnd w:id="18"/>
      <w:r>
        <w:commentReference w:id="18"/>
      </w:r>
      <w:r w:rsidRPr="3E524460">
        <w:rPr>
          <w:lang w:eastAsia="en-US"/>
        </w:rPr>
        <w:t xml:space="preserve">. </w:t>
      </w:r>
    </w:p>
    <w:p w14:paraId="3DE77569" w14:textId="77777777" w:rsidR="00573B28" w:rsidRPr="007E40DB" w:rsidRDefault="00573B28" w:rsidP="00717D4C">
      <w:pPr>
        <w:pStyle w:val="Nvel3-R"/>
        <w:rPr>
          <w:lang w:eastAsia="en-US"/>
        </w:rPr>
      </w:pPr>
      <w:r w:rsidRPr="3E524460">
        <w:rPr>
          <w:lang w:eastAsia="en-US"/>
        </w:rPr>
        <w:t xml:space="preserve"> ... [incluir outras instruções sobre vistoria] </w:t>
      </w:r>
    </w:p>
    <w:p w14:paraId="73900F57" w14:textId="77777777" w:rsidR="00573B28" w:rsidRPr="007E40DB" w:rsidRDefault="00573B28" w:rsidP="00717D4C">
      <w:pPr>
        <w:pStyle w:val="Nvel3-R"/>
        <w:rPr>
          <w:lang w:eastAsia="en-US"/>
        </w:rPr>
      </w:pPr>
      <w:r w:rsidRPr="3E524460">
        <w:rPr>
          <w:lang w:eastAsia="en-US"/>
        </w:rPr>
        <w:t xml:space="preserve">... [incluir outras instruções sobre vistoria] </w:t>
      </w:r>
    </w:p>
    <w:p w14:paraId="66434A36" w14:textId="24011ABE" w:rsidR="00573B28" w:rsidRPr="007E40DB" w:rsidRDefault="08EDF0ED" w:rsidP="00717D4C">
      <w:pPr>
        <w:pStyle w:val="Nvel2-Red"/>
        <w:rPr>
          <w:rFonts w:eastAsia="MS Mincho"/>
          <w:lang w:eastAsia="en-US"/>
        </w:rPr>
      </w:pPr>
      <w:r w:rsidRPr="3E524460">
        <w:rPr>
          <w:lang w:eastAsia="en-US"/>
        </w:rPr>
        <w:t xml:space="preserve">Caso o </w:t>
      </w:r>
      <w:r w:rsidR="00D9102A">
        <w:rPr>
          <w:lang w:eastAsia="en-US"/>
        </w:rPr>
        <w:t>interessado</w:t>
      </w:r>
      <w:r w:rsidRPr="3E524460">
        <w:rPr>
          <w:lang w:eastAsia="en-US"/>
        </w:rPr>
        <w:t xml:space="preserve"> opte por não realizar a vistoria, deverá prestar declaração formal assinada </w:t>
      </w:r>
      <w:r w:rsidR="00D9102A">
        <w:rPr>
          <w:lang w:eastAsia="en-US"/>
        </w:rPr>
        <w:t xml:space="preserve">por seu </w:t>
      </w:r>
      <w:r w:rsidRPr="3E524460">
        <w:rPr>
          <w:lang w:eastAsia="en-US"/>
        </w:rPr>
        <w:t xml:space="preserve">responsável técnico acerca do conhecimento pleno das condições e peculiaridades da contratação. </w:t>
      </w:r>
    </w:p>
    <w:p w14:paraId="78A96068" w14:textId="775316E5" w:rsidR="00573B28" w:rsidRPr="007E40DB" w:rsidRDefault="00573B28" w:rsidP="00717D4C">
      <w:pPr>
        <w:pStyle w:val="Nvel2-Red"/>
        <w:rPr>
          <w:lang w:eastAsia="en-US"/>
        </w:rPr>
      </w:pPr>
      <w:r w:rsidRPr="3E524460">
        <w:rPr>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608C1499" w14:textId="77777777" w:rsidR="00D9102A" w:rsidRDefault="00D9102A" w:rsidP="00DE742E">
      <w:pPr>
        <w:pStyle w:val="Nivel01"/>
      </w:pPr>
    </w:p>
    <w:p w14:paraId="2349DC59" w14:textId="17A31DCE" w:rsidR="00D9102A" w:rsidRDefault="00573B28" w:rsidP="00986E3F">
      <w:pPr>
        <w:pStyle w:val="Nivel01"/>
        <w:numPr>
          <w:ilvl w:val="0"/>
          <w:numId w:val="1"/>
        </w:numPr>
      </w:pPr>
      <w:commentRangeStart w:id="19"/>
      <w:r>
        <w:t>MODELO DE EXECUÇÃO DO OBJETO</w:t>
      </w:r>
      <w:commentRangeEnd w:id="19"/>
      <w:r>
        <w:commentReference w:id="19"/>
      </w:r>
    </w:p>
    <w:p w14:paraId="5B720DBC" w14:textId="0E2457D2" w:rsidR="00573B28" w:rsidRPr="007E40DB" w:rsidRDefault="00573B28" w:rsidP="00D9102A">
      <w:pPr>
        <w:pStyle w:val="Nvel01-SemNumerao"/>
      </w:pPr>
      <w:r w:rsidRPr="59CAC803">
        <w:t>Condições de execução</w:t>
      </w:r>
    </w:p>
    <w:p w14:paraId="4185C74E" w14:textId="77777777" w:rsidR="00573B28" w:rsidRPr="007E40DB" w:rsidRDefault="00573B28" w:rsidP="00717D4C">
      <w:pPr>
        <w:pStyle w:val="Nvel2-Red"/>
      </w:pPr>
      <w:commentRangeStart w:id="20"/>
      <w:r w:rsidRPr="59CAC803">
        <w:t>A execução do objeto seguirá a seguinte dinâmica:</w:t>
      </w:r>
    </w:p>
    <w:p w14:paraId="443BC54A" w14:textId="77777777" w:rsidR="00573B28" w:rsidRPr="007E40DB" w:rsidRDefault="00573B28" w:rsidP="00717D4C">
      <w:pPr>
        <w:pStyle w:val="Nvel3-R"/>
      </w:pPr>
      <w:r w:rsidRPr="59CAC803">
        <w:rPr>
          <w:color w:val="auto"/>
        </w:rPr>
        <w:t>Início da execução do objeto</w:t>
      </w:r>
      <w:r>
        <w:t xml:space="preserve">: </w:t>
      </w:r>
      <w:proofErr w:type="spellStart"/>
      <w:r>
        <w:t>xxx</w:t>
      </w:r>
      <w:proofErr w:type="spellEnd"/>
      <w:r>
        <w:t xml:space="preserve"> dias [da assinatura do contrato] OU [da emissão da ordem de serviço];</w:t>
      </w:r>
    </w:p>
    <w:p w14:paraId="440C8C70" w14:textId="77777777" w:rsidR="00573B28" w:rsidRPr="007E40DB" w:rsidRDefault="00573B28" w:rsidP="00717D4C">
      <w:pPr>
        <w:pStyle w:val="Nvel3-R"/>
      </w:pPr>
      <w:r w:rsidRPr="59CAC803">
        <w:lastRenderedPageBreak/>
        <w:t>Descrição detalhada dos métodos, rotinas, etapas, tecnologias procedimentos, frequência e periodicidade de execução do trabalho:</w:t>
      </w:r>
      <w:r>
        <w:t xml:space="preserve"> (...)</w:t>
      </w:r>
    </w:p>
    <w:p w14:paraId="7EC8227D" w14:textId="77777777" w:rsidR="00573B28" w:rsidRPr="007E40DB" w:rsidRDefault="00573B28" w:rsidP="00717D4C">
      <w:pPr>
        <w:pStyle w:val="Nvel3-R"/>
      </w:pPr>
      <w:r>
        <w:t>Cronograma de realização dos serviços:</w:t>
      </w:r>
    </w:p>
    <w:p w14:paraId="5EE01935" w14:textId="77777777" w:rsidR="00573B28" w:rsidRPr="007E40DB" w:rsidRDefault="00573B28" w:rsidP="00717D4C">
      <w:pPr>
        <w:pStyle w:val="Nvel3-R"/>
      </w:pPr>
      <w:r>
        <w:t>Etapa ... Período / a partir de / após concluído ...</w:t>
      </w:r>
      <w:commentRangeEnd w:id="20"/>
      <w:r>
        <w:commentReference w:id="20"/>
      </w:r>
    </w:p>
    <w:p w14:paraId="5C2BF094" w14:textId="77777777" w:rsidR="00D9102A" w:rsidRDefault="00D9102A" w:rsidP="00D9102A">
      <w:pPr>
        <w:pStyle w:val="Nvel01-SemNumerao"/>
      </w:pPr>
    </w:p>
    <w:p w14:paraId="398CD0CA" w14:textId="59DF0767" w:rsidR="00573B28" w:rsidRPr="00EC2A77" w:rsidRDefault="00573B28" w:rsidP="00D9102A">
      <w:pPr>
        <w:pStyle w:val="Nvel01-SemNumerao"/>
        <w:rPr>
          <w:color w:val="auto"/>
        </w:rPr>
      </w:pPr>
      <w:commentRangeStart w:id="21"/>
      <w:r w:rsidRPr="00EC2A77">
        <w:rPr>
          <w:color w:val="auto"/>
        </w:rPr>
        <w:t xml:space="preserve">Local </w:t>
      </w:r>
      <w:r w:rsidR="21C50374" w:rsidRPr="00EC2A77">
        <w:rPr>
          <w:color w:val="auto"/>
        </w:rPr>
        <w:t xml:space="preserve">e horário </w:t>
      </w:r>
      <w:r w:rsidRPr="00EC2A77">
        <w:rPr>
          <w:color w:val="auto"/>
        </w:rPr>
        <w:t>da prestação dos serviços</w:t>
      </w:r>
    </w:p>
    <w:p w14:paraId="6A32A63A" w14:textId="77777777" w:rsidR="00573B28" w:rsidRPr="00EC2A77" w:rsidRDefault="00573B28" w:rsidP="00717D4C">
      <w:pPr>
        <w:pStyle w:val="Nvel2-Red"/>
      </w:pPr>
      <w:r w:rsidRPr="00EC2A77">
        <w:t>Os serviços serão prestados no seguinte endereço [...]</w:t>
      </w:r>
      <w:commentRangeEnd w:id="21"/>
      <w:r w:rsidRPr="00EC2A77">
        <w:commentReference w:id="21"/>
      </w:r>
    </w:p>
    <w:p w14:paraId="055F3DAE" w14:textId="5FA64142" w:rsidR="09D0EE63" w:rsidRPr="00EC2A77" w:rsidRDefault="09D0EE63" w:rsidP="00717D4C">
      <w:pPr>
        <w:pStyle w:val="Nvel2-Red"/>
      </w:pPr>
      <w:r w:rsidRPr="00EC2A77">
        <w:t>Os serviços serão prestados no seguinte horário: [...]</w:t>
      </w:r>
    </w:p>
    <w:p w14:paraId="203C8D6B" w14:textId="77777777" w:rsidR="00D9102A" w:rsidRDefault="00D9102A" w:rsidP="00D9102A">
      <w:pPr>
        <w:pStyle w:val="Nvel01-SemNumerao"/>
      </w:pPr>
    </w:p>
    <w:p w14:paraId="1775B9D4" w14:textId="7F9C0A1A" w:rsidR="40AE469D" w:rsidRDefault="40AE469D" w:rsidP="00D9102A">
      <w:pPr>
        <w:pStyle w:val="Nvel01-SemNumerao"/>
      </w:pPr>
      <w:r w:rsidRPr="59CAC803">
        <w:t>Rotinas a serem cumpridas</w:t>
      </w:r>
    </w:p>
    <w:p w14:paraId="3705547E" w14:textId="6CEEB2B7" w:rsidR="40AE469D" w:rsidRDefault="0B4D1081" w:rsidP="00717D4C">
      <w:pPr>
        <w:pStyle w:val="Nvel2-Red"/>
        <w:rPr>
          <w:rFonts w:eastAsia="MS Mincho"/>
        </w:rPr>
      </w:pPr>
      <w:r w:rsidRPr="6E69A485">
        <w:t xml:space="preserve">A execução contratual observará as rotinas [abaixo] / </w:t>
      </w:r>
      <w:r w:rsidR="65D96007" w:rsidRPr="6E69A485">
        <w:t>em anexo</w:t>
      </w:r>
    </w:p>
    <w:p w14:paraId="14A88483" w14:textId="61C57840" w:rsidR="40AE469D" w:rsidRDefault="0CFEDE0C" w:rsidP="00717D4C">
      <w:pPr>
        <w:pStyle w:val="Nvel3-R"/>
        <w:rPr>
          <w:color w:val="000000" w:themeColor="text1"/>
        </w:rPr>
      </w:pPr>
      <w:r w:rsidRPr="59CAC803">
        <w:t>[...]</w:t>
      </w:r>
      <w:r w:rsidR="40AE469D" w:rsidRPr="59CAC803">
        <w:rPr>
          <w:color w:val="000000" w:themeColor="text1"/>
        </w:rPr>
        <w:t>:</w:t>
      </w:r>
    </w:p>
    <w:p w14:paraId="4BC08115" w14:textId="19F9CAB5" w:rsidR="21D57103" w:rsidRDefault="76611771" w:rsidP="00717D4C">
      <w:pPr>
        <w:pStyle w:val="Nvel3-R"/>
        <w:rPr>
          <w:rFonts w:eastAsia="MS Mincho"/>
        </w:rPr>
      </w:pPr>
      <w:r w:rsidRPr="59CAC803">
        <w:t>[...]</w:t>
      </w:r>
    </w:p>
    <w:p w14:paraId="70AA67D6" w14:textId="3B87F290" w:rsidR="59CAC803" w:rsidRDefault="59CAC803" w:rsidP="002513F3">
      <w:pPr>
        <w:pStyle w:val="Nivel2"/>
        <w:numPr>
          <w:ilvl w:val="0"/>
          <w:numId w:val="0"/>
        </w:numPr>
        <w:ind w:left="207"/>
      </w:pPr>
    </w:p>
    <w:p w14:paraId="4A8292BF" w14:textId="77777777" w:rsidR="00573B28" w:rsidRPr="007E40DB" w:rsidRDefault="00573B28" w:rsidP="00D9102A">
      <w:pPr>
        <w:pStyle w:val="Nvel01-SemNumerao"/>
      </w:pPr>
      <w:commentRangeStart w:id="22"/>
      <w:r w:rsidRPr="59CAC803">
        <w:t>Materiais a serem disponibilizados</w:t>
      </w:r>
    </w:p>
    <w:p w14:paraId="0E449763" w14:textId="77777777" w:rsidR="00573B28" w:rsidRPr="007E40DB" w:rsidRDefault="00573B28" w:rsidP="00717D4C">
      <w:pPr>
        <w:pStyle w:val="Nvel2-Red"/>
      </w:pPr>
      <w:r w:rsidRPr="59CAC803">
        <w:t>Para a perfeita execução dos serviços, a Contratada deverá disponibilizar os materiais, equipamentos, ferramentas e utensílios necessários, nas quantidades estimadas e qualidades a seguir estabelecidas, promovendo sua substituição quando necessário:</w:t>
      </w:r>
      <w:commentRangeEnd w:id="22"/>
      <w:r>
        <w:commentReference w:id="22"/>
      </w:r>
    </w:p>
    <w:p w14:paraId="787056F3" w14:textId="77777777" w:rsidR="00573B28" w:rsidRPr="007E40DB" w:rsidRDefault="00573B28" w:rsidP="00717D4C">
      <w:pPr>
        <w:pStyle w:val="Nvel3-R"/>
      </w:pPr>
      <w:r>
        <w:t>[.......];</w:t>
      </w:r>
    </w:p>
    <w:p w14:paraId="08C4AC01" w14:textId="77777777" w:rsidR="00573B28" w:rsidRPr="007E40DB" w:rsidRDefault="00573B28" w:rsidP="00717D4C">
      <w:pPr>
        <w:pStyle w:val="Nvel3-R"/>
      </w:pPr>
      <w:r>
        <w:t>[.......];</w:t>
      </w:r>
    </w:p>
    <w:p w14:paraId="7C07626C" w14:textId="77777777" w:rsidR="00573B28" w:rsidRPr="007E40DB" w:rsidRDefault="00573B28" w:rsidP="00717D4C">
      <w:pPr>
        <w:pStyle w:val="Nvel3-R"/>
      </w:pPr>
      <w:r>
        <w:t>[.......].</w:t>
      </w:r>
    </w:p>
    <w:p w14:paraId="790D83BE" w14:textId="77777777" w:rsidR="00D9102A" w:rsidRDefault="00D9102A" w:rsidP="00D9102A">
      <w:pPr>
        <w:pStyle w:val="Nvel01-SemNumerao"/>
      </w:pPr>
    </w:p>
    <w:p w14:paraId="3E952B77" w14:textId="2A1B6C11" w:rsidR="00573B28" w:rsidRPr="007E40DB" w:rsidRDefault="00573B28" w:rsidP="00D9102A">
      <w:pPr>
        <w:pStyle w:val="Nvel01-SemNumerao"/>
      </w:pPr>
      <w:commentRangeStart w:id="23"/>
      <w:r w:rsidRPr="59CAC803">
        <w:t>Informações relevantes para o dimensionamento da proposta</w:t>
      </w:r>
    </w:p>
    <w:p w14:paraId="7BB1429A" w14:textId="77777777" w:rsidR="00573B28" w:rsidRPr="007E40DB" w:rsidRDefault="00573B28" w:rsidP="00717D4C">
      <w:pPr>
        <w:pStyle w:val="Nvel2-Red"/>
      </w:pPr>
      <w:r w:rsidRPr="59CAC803">
        <w:t>A demanda do órgão tem como base as seguintes características:</w:t>
      </w:r>
      <w:commentRangeEnd w:id="23"/>
      <w:r>
        <w:commentReference w:id="23"/>
      </w:r>
    </w:p>
    <w:p w14:paraId="5A550DFF" w14:textId="77777777" w:rsidR="00573B28" w:rsidRPr="007E40DB" w:rsidRDefault="00573B28" w:rsidP="00717D4C">
      <w:pPr>
        <w:pStyle w:val="Nvel3-R"/>
      </w:pPr>
      <w:r>
        <w:t>[.......];</w:t>
      </w:r>
    </w:p>
    <w:p w14:paraId="0C06D9D0" w14:textId="77777777" w:rsidR="00573B28" w:rsidRPr="007E40DB" w:rsidRDefault="00573B28" w:rsidP="00717D4C">
      <w:pPr>
        <w:pStyle w:val="Nvel3-R"/>
      </w:pPr>
      <w:r>
        <w:t>[.......];</w:t>
      </w:r>
    </w:p>
    <w:p w14:paraId="7DDEC2CC" w14:textId="77777777" w:rsidR="00573B28" w:rsidRPr="007E40DB" w:rsidRDefault="00573B28" w:rsidP="00717D4C">
      <w:pPr>
        <w:pStyle w:val="Nvel3-R"/>
      </w:pPr>
      <w:r>
        <w:t>[.......].</w:t>
      </w:r>
    </w:p>
    <w:p w14:paraId="165AD4B2" w14:textId="77777777" w:rsidR="00961BC3" w:rsidRDefault="00961BC3" w:rsidP="00D9102A">
      <w:pPr>
        <w:pStyle w:val="Nvel01-SemNumerao"/>
      </w:pPr>
    </w:p>
    <w:p w14:paraId="7640C742" w14:textId="47168580" w:rsidR="00573B28" w:rsidRPr="007E40DB" w:rsidRDefault="00573B28" w:rsidP="00D9102A">
      <w:pPr>
        <w:pStyle w:val="Nvel01-SemNumerao"/>
        <w:rPr>
          <w:rFonts w:eastAsia="Calibri"/>
        </w:rPr>
      </w:pPr>
      <w:commentRangeStart w:id="24"/>
      <w:r>
        <w:t xml:space="preserve">Especificação da </w:t>
      </w:r>
      <w:r w:rsidRPr="00690D71">
        <w:t>garantia</w:t>
      </w:r>
      <w:r>
        <w:t xml:space="preserve"> do serviço (</w:t>
      </w:r>
      <w:r w:rsidRPr="00961BC3">
        <w:t>art. 40, §1º, inciso III, da Lei nº 14.133, de 2021</w:t>
      </w:r>
      <w:r>
        <w:t>)</w:t>
      </w:r>
      <w:commentRangeEnd w:id="24"/>
      <w:r>
        <w:commentReference w:id="24"/>
      </w:r>
    </w:p>
    <w:p w14:paraId="138F86C7" w14:textId="60604FF3" w:rsidR="00573B28" w:rsidRPr="007E40DB" w:rsidRDefault="00573B28" w:rsidP="00717D4C">
      <w:pPr>
        <w:pStyle w:val="Nvel2-Red"/>
      </w:pPr>
      <w:r>
        <w:t xml:space="preserve">O prazo de garantia contratual dos serviços é aquele estabelecido </w:t>
      </w:r>
      <w:r w:rsidRPr="00961BC3">
        <w:t>na Lei nº 8.078, de 11 de setembro de 1990</w:t>
      </w:r>
      <w:r>
        <w:t xml:space="preserve"> (Código de Defesa do Consumidor).</w:t>
      </w:r>
    </w:p>
    <w:p w14:paraId="043246F4" w14:textId="77777777" w:rsidR="00573B28" w:rsidRPr="007E40DB" w:rsidRDefault="3E4F9A9A" w:rsidP="00B4341B">
      <w:pPr>
        <w:pStyle w:val="ou"/>
      </w:pPr>
      <w:r w:rsidRPr="00B4341B">
        <w:t>OU</w:t>
      </w:r>
      <w:r w:rsidRPr="5CE697EB">
        <w:t xml:space="preserve"> </w:t>
      </w:r>
    </w:p>
    <w:p w14:paraId="157A1D87" w14:textId="50787F45" w:rsidR="21D57103" w:rsidRDefault="00573B28" w:rsidP="00717D4C">
      <w:pPr>
        <w:pStyle w:val="Nvel2-Red"/>
      </w:pPr>
      <w:r>
        <w:t>O prazo de garantia contratual dos serviços, complementar à garantia legal, será de, no mínimo _____ (___) meses, contado a partir do primeiro dia útil subsequente à data do recebimento definitivo do objeto.</w:t>
      </w:r>
    </w:p>
    <w:p w14:paraId="63912862" w14:textId="77777777" w:rsidR="00961BC3" w:rsidRDefault="00961BC3" w:rsidP="00DE742E">
      <w:pPr>
        <w:pStyle w:val="Nvel1-SemNum"/>
      </w:pPr>
    </w:p>
    <w:p w14:paraId="1F0402B2" w14:textId="2A7B9F0B" w:rsidR="5C05E47A" w:rsidRDefault="1D00ED72" w:rsidP="00DE742E">
      <w:pPr>
        <w:pStyle w:val="Nvel1-SemNum"/>
        <w:rPr>
          <w:i/>
          <w:iCs/>
        </w:rPr>
      </w:pPr>
      <w:commentRangeStart w:id="25"/>
      <w:r w:rsidRPr="16C22A4B">
        <w:t>Procedimentos de transição e finalização do contrato</w:t>
      </w:r>
      <w:commentRangeEnd w:id="25"/>
      <w:r w:rsidR="5C05E47A">
        <w:commentReference w:id="25"/>
      </w:r>
    </w:p>
    <w:p w14:paraId="084E5C55" w14:textId="0C33FEE4" w:rsidR="1D00ED72" w:rsidRDefault="1D00ED72" w:rsidP="00717D4C">
      <w:pPr>
        <w:pStyle w:val="Nvel2-Red"/>
        <w:rPr>
          <w:rFonts w:eastAsia="MS Mincho"/>
        </w:rPr>
      </w:pPr>
      <w:r w:rsidRPr="16C22A4B">
        <w:t>Os procedimentos de transição e finalização do contrato constituem-se das seguintes etapas [...];</w:t>
      </w:r>
    </w:p>
    <w:p w14:paraId="2EA2FFAA" w14:textId="5009DC75" w:rsidR="1D00ED72" w:rsidRDefault="1D00ED72" w:rsidP="00717D4C">
      <w:pPr>
        <w:pStyle w:val="Nvel2-Red"/>
        <w:numPr>
          <w:ilvl w:val="0"/>
          <w:numId w:val="0"/>
        </w:numPr>
        <w:ind w:left="1440"/>
        <w:rPr>
          <w:rFonts w:eastAsia="MS Mincho"/>
        </w:rPr>
      </w:pPr>
      <w:r w:rsidRPr="16C22A4B">
        <w:t>a) ...</w:t>
      </w:r>
    </w:p>
    <w:p w14:paraId="588EA0FF" w14:textId="79D00C67" w:rsidR="1D00ED72" w:rsidRDefault="1D00ED72" w:rsidP="00717D4C">
      <w:pPr>
        <w:pStyle w:val="Nvel2-Red"/>
        <w:numPr>
          <w:ilvl w:val="0"/>
          <w:numId w:val="0"/>
        </w:numPr>
        <w:ind w:left="1440"/>
      </w:pPr>
      <w:r w:rsidRPr="16C22A4B">
        <w:t>b) ....</w:t>
      </w:r>
    </w:p>
    <w:p w14:paraId="4863018B" w14:textId="510551BF" w:rsidR="1D00ED72" w:rsidRDefault="1D00ED72" w:rsidP="00717D4C">
      <w:pPr>
        <w:pStyle w:val="Nvel2-Red"/>
        <w:numPr>
          <w:ilvl w:val="0"/>
          <w:numId w:val="0"/>
        </w:numPr>
        <w:ind w:left="1440"/>
      </w:pPr>
      <w:r w:rsidRPr="16C22A4B">
        <w:t>c) ...</w:t>
      </w:r>
    </w:p>
    <w:p w14:paraId="7511D080" w14:textId="24524C8A" w:rsidR="1D00ED72" w:rsidRPr="00961BC3" w:rsidRDefault="1D00ED72" w:rsidP="00717D4C">
      <w:pPr>
        <w:pStyle w:val="Nvel2-Red"/>
        <w:numPr>
          <w:ilvl w:val="0"/>
          <w:numId w:val="0"/>
        </w:numPr>
        <w:ind w:left="990"/>
      </w:pPr>
      <w:r w:rsidRPr="00961BC3">
        <w:t xml:space="preserve">OU </w:t>
      </w:r>
    </w:p>
    <w:p w14:paraId="4CEBE5CC" w14:textId="4B74AA62" w:rsidR="1D00ED72" w:rsidRDefault="1D00ED72" w:rsidP="00717D4C">
      <w:pPr>
        <w:pStyle w:val="Nvel2-Red"/>
      </w:pPr>
      <w:r w:rsidRPr="16C22A4B">
        <w:t>Não serão necessários procedimentos de transição e finalização do contrato devido às características do objeto.</w:t>
      </w:r>
    </w:p>
    <w:p w14:paraId="55B94944" w14:textId="77777777" w:rsidR="00C41DB4" w:rsidRDefault="00C41DB4" w:rsidP="00717D4C">
      <w:pPr>
        <w:pStyle w:val="Nvel2-Red"/>
        <w:numPr>
          <w:ilvl w:val="0"/>
          <w:numId w:val="0"/>
        </w:numPr>
        <w:ind w:left="999"/>
      </w:pPr>
    </w:p>
    <w:p w14:paraId="57495A5B" w14:textId="198F17CE" w:rsidR="00573B28" w:rsidRPr="007E40DB" w:rsidRDefault="00573B28" w:rsidP="00986E3F">
      <w:pPr>
        <w:pStyle w:val="Nivel01"/>
        <w:numPr>
          <w:ilvl w:val="0"/>
          <w:numId w:val="1"/>
        </w:numPr>
      </w:pPr>
      <w:commentRangeStart w:id="26"/>
      <w:r>
        <w:t>MODELO DE GESTÃO DO CONTRATO</w:t>
      </w:r>
      <w:commentRangeEnd w:id="26"/>
      <w:r>
        <w:commentReference w:id="26"/>
      </w:r>
    </w:p>
    <w:p w14:paraId="341C33FE" w14:textId="77777777" w:rsidR="00573B28" w:rsidRPr="00EC2A77" w:rsidRDefault="00573B28" w:rsidP="002513F3">
      <w:pPr>
        <w:pStyle w:val="Nivel2"/>
        <w:rPr>
          <w:color w:val="auto"/>
        </w:rPr>
      </w:pPr>
      <w:r w:rsidRPr="00EC2A77">
        <w:rPr>
          <w:color w:val="auto"/>
        </w:rPr>
        <w:t>O contrato deverá ser executado fielmente pelas partes, de acordo com as cláusulas avençadas e as normas da Lei nº 14.133, de 2021, e cada parte responderá pelas consequências de sua inexecução total ou parcial.</w:t>
      </w:r>
    </w:p>
    <w:p w14:paraId="3903766F" w14:textId="77777777" w:rsidR="00573B28" w:rsidRPr="00EC2A77" w:rsidRDefault="00573B28" w:rsidP="002513F3">
      <w:pPr>
        <w:pStyle w:val="Nivel2"/>
        <w:rPr>
          <w:color w:val="auto"/>
        </w:rPr>
      </w:pPr>
      <w:r w:rsidRPr="00EC2A77">
        <w:rPr>
          <w:color w:val="auto"/>
        </w:rPr>
        <w:t>Em caso de impedimento, ordem de paralisação ou suspensão do contrato, o cronograma de execução será prorrogado automaticamente pelo tempo correspondente, anotadas tais circunstâncias mediante simples apostila.</w:t>
      </w:r>
    </w:p>
    <w:p w14:paraId="54E34E06" w14:textId="77777777" w:rsidR="00573B28" w:rsidRPr="00EC2A77" w:rsidRDefault="00573B28" w:rsidP="002513F3">
      <w:pPr>
        <w:pStyle w:val="Nivel2"/>
        <w:rPr>
          <w:color w:val="auto"/>
        </w:rPr>
      </w:pPr>
      <w:r w:rsidRPr="00EC2A77">
        <w:rPr>
          <w:color w:val="auto"/>
        </w:rPr>
        <w:t>As comunicações entre o órgão ou entidade e a contratada devem ser realizadas por escrito sempre que o ato exigir tal formalidade, admitindo-se o uso de mensagem eletrônica para esse fim.</w:t>
      </w:r>
    </w:p>
    <w:p w14:paraId="2F3523E2" w14:textId="77777777" w:rsidR="00573B28" w:rsidRPr="00EC2A77" w:rsidRDefault="00573B28" w:rsidP="002513F3">
      <w:pPr>
        <w:pStyle w:val="Nivel2"/>
        <w:rPr>
          <w:color w:val="auto"/>
        </w:rPr>
      </w:pPr>
      <w:r w:rsidRPr="00EC2A77">
        <w:rPr>
          <w:color w:val="auto"/>
        </w:rPr>
        <w:t>O órgão ou entidade poderá convocar representante da empresa para adoção de providências que devam ser cumpridas de imediato.</w:t>
      </w:r>
    </w:p>
    <w:p w14:paraId="24AE5791" w14:textId="77777777" w:rsidR="00573B28" w:rsidRPr="00EC2A77" w:rsidRDefault="00573B28" w:rsidP="00717D4C">
      <w:pPr>
        <w:pStyle w:val="Nvel2-Red"/>
      </w:pPr>
      <w:r w:rsidRPr="00EC2A77">
        <w:t xml:space="preserve">Após a assinatura do contrato ou instrumento equivalente, o órgão ou entidade poderá convocar o representante da empresa contratada para reunião inicial para apresentação do plano de fiscalização, </w:t>
      </w:r>
      <w:r w:rsidRPr="00EC2A77">
        <w:lastRenderedPageBreak/>
        <w:t>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7E3079F" w14:textId="0495E4D4" w:rsidR="63E73D06" w:rsidRPr="00EC2A77" w:rsidRDefault="63E73D06" w:rsidP="00D9102A">
      <w:pPr>
        <w:pStyle w:val="Nvel01-SemNumerao"/>
        <w:rPr>
          <w:color w:val="auto"/>
        </w:rPr>
      </w:pPr>
      <w:commentRangeStart w:id="27"/>
      <w:r w:rsidRPr="00EC2A77">
        <w:rPr>
          <w:color w:val="auto"/>
        </w:rPr>
        <w:t>Preposto</w:t>
      </w:r>
      <w:commentRangeEnd w:id="27"/>
      <w:r w:rsidRPr="00EC2A77">
        <w:rPr>
          <w:color w:val="auto"/>
        </w:rPr>
        <w:commentReference w:id="27"/>
      </w:r>
    </w:p>
    <w:p w14:paraId="21E1E0AA" w14:textId="32F7FDAF" w:rsidR="63E73D06" w:rsidRPr="00EC2A77" w:rsidRDefault="63E73D06" w:rsidP="002513F3">
      <w:pPr>
        <w:pStyle w:val="Nivel2"/>
        <w:rPr>
          <w:color w:val="auto"/>
        </w:rPr>
      </w:pPr>
      <w:r w:rsidRPr="00EC2A77">
        <w:rPr>
          <w:color w:val="auto"/>
        </w:rPr>
        <w:t>A Contratada designará formalmente o preposto da empresa, antes do início da prestação dos serviços, indicando no instrumento os poderes e deveres em relação à execução do objeto contratado.</w:t>
      </w:r>
    </w:p>
    <w:p w14:paraId="1CBD802B" w14:textId="5AA3E91D" w:rsidR="63E73D06" w:rsidRPr="00EC2A77" w:rsidRDefault="63E73D06" w:rsidP="002513F3">
      <w:pPr>
        <w:pStyle w:val="Nivel2"/>
        <w:rPr>
          <w:color w:val="auto"/>
        </w:rPr>
      </w:pPr>
      <w:r w:rsidRPr="00EC2A77">
        <w:rPr>
          <w:color w:val="auto"/>
        </w:rPr>
        <w:t xml:space="preserve">A Contratada deverá manter preposto da empresa no local da execução do objeto durante o período .......... </w:t>
      </w:r>
    </w:p>
    <w:p w14:paraId="3067918B" w14:textId="26101D19" w:rsidR="63E73D06" w:rsidRPr="00EC2A77" w:rsidRDefault="63E73D06" w:rsidP="002513F3">
      <w:pPr>
        <w:pStyle w:val="Nivel2"/>
        <w:rPr>
          <w:color w:val="auto"/>
        </w:rPr>
      </w:pPr>
      <w:r w:rsidRPr="00EC2A77">
        <w:rPr>
          <w:color w:val="auto"/>
        </w:rPr>
        <w:t>A Contratante poderá recusar, desde que justificadamente, a indicação ou a manutenção do preposto da empresa, hipótese em que a Contratada designará outro para o exercício da atividade.</w:t>
      </w:r>
    </w:p>
    <w:p w14:paraId="275E490B" w14:textId="01476943" w:rsidR="6090A583" w:rsidRPr="00EC2A77" w:rsidRDefault="6090A583" w:rsidP="00D9102A">
      <w:pPr>
        <w:pStyle w:val="Nvel01-SemNumerao"/>
        <w:rPr>
          <w:color w:val="auto"/>
        </w:rPr>
      </w:pPr>
      <w:r w:rsidRPr="00EC2A77">
        <w:rPr>
          <w:color w:val="auto"/>
        </w:rPr>
        <w:t>Fiscalização</w:t>
      </w:r>
    </w:p>
    <w:p w14:paraId="4F620D92" w14:textId="4D2FA719" w:rsidR="00573B28" w:rsidRPr="00EC2A77" w:rsidRDefault="00573B28" w:rsidP="002513F3">
      <w:pPr>
        <w:pStyle w:val="Nivel2"/>
        <w:rPr>
          <w:color w:val="auto"/>
        </w:rPr>
      </w:pPr>
      <w:commentRangeStart w:id="28"/>
      <w:r w:rsidRPr="00EC2A77">
        <w:rPr>
          <w:color w:val="auto"/>
        </w:rPr>
        <w:t>A execução do contrato deverá ser acompanhada e fiscalizada pelo(s) fiscal(</w:t>
      </w:r>
      <w:proofErr w:type="spellStart"/>
      <w:r w:rsidRPr="00EC2A77">
        <w:rPr>
          <w:color w:val="auto"/>
        </w:rPr>
        <w:t>is</w:t>
      </w:r>
      <w:proofErr w:type="spellEnd"/>
      <w:r w:rsidRPr="00EC2A77">
        <w:rPr>
          <w:color w:val="auto"/>
        </w:rPr>
        <w:t>) do contrato, ou pelos respectivos substitutos (Lei nº 14.133, de 2021, art. 117, caput).</w:t>
      </w:r>
      <w:commentRangeEnd w:id="28"/>
      <w:r w:rsidRPr="00EC2A77">
        <w:rPr>
          <w:color w:val="auto"/>
        </w:rPr>
        <w:commentReference w:id="28"/>
      </w:r>
    </w:p>
    <w:p w14:paraId="3F0DD7D0" w14:textId="2788C6B3" w:rsidR="5E2D5810" w:rsidRPr="00EC2A77" w:rsidRDefault="5E2D5810" w:rsidP="00D9102A">
      <w:pPr>
        <w:pStyle w:val="Nvel01-SemNumerao"/>
        <w:rPr>
          <w:color w:val="auto"/>
        </w:rPr>
      </w:pPr>
      <w:r w:rsidRPr="00EC2A77">
        <w:rPr>
          <w:color w:val="auto"/>
        </w:rPr>
        <w:t>Fiscalização Técnica</w:t>
      </w:r>
    </w:p>
    <w:p w14:paraId="7C936DDC" w14:textId="4BB7A6B0" w:rsidR="00573B28" w:rsidRPr="00EC2A77" w:rsidRDefault="00573B28" w:rsidP="002513F3">
      <w:pPr>
        <w:pStyle w:val="Nivel2"/>
        <w:rPr>
          <w:color w:val="auto"/>
        </w:rPr>
      </w:pPr>
      <w:r w:rsidRPr="00EC2A77">
        <w:rPr>
          <w:color w:val="auto"/>
        </w:rPr>
        <w:t>O fiscal técnico do contrato acompanhará a execução do contrato, para que sejam cumpridas todas as condições estabelecidas no contrato, de modo a assegurar os melhores resultados para a Administração. (Decreto nº 11.246, de 2022, art. 22, VI);</w:t>
      </w:r>
    </w:p>
    <w:p w14:paraId="5C068C17" w14:textId="682038CB" w:rsidR="00573B28" w:rsidRPr="00EC2A77" w:rsidRDefault="00573B28" w:rsidP="002513F3">
      <w:pPr>
        <w:pStyle w:val="Nivel2"/>
        <w:rPr>
          <w:color w:val="auto"/>
        </w:rPr>
      </w:pPr>
      <w:r w:rsidRPr="00EC2A77">
        <w:rPr>
          <w:color w:val="auto"/>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14:paraId="4661ACCD" w14:textId="3EB2E259" w:rsidR="00573B28" w:rsidRPr="00EC2A77" w:rsidRDefault="00573B28" w:rsidP="002513F3">
      <w:pPr>
        <w:pStyle w:val="Nivel2"/>
        <w:rPr>
          <w:color w:val="auto"/>
        </w:rPr>
      </w:pPr>
      <w:r w:rsidRPr="00EC2A77">
        <w:rPr>
          <w:color w:val="auto"/>
        </w:rPr>
        <w:t xml:space="preserve">Identificada qualquer inexatidão ou irregularidade, o fiscal técnico do contrato emitirá notificações para a correção da execução do contrato, determinando prazo para a correção. (Decreto nº 11.246, de 2022, art. 22, III); </w:t>
      </w:r>
    </w:p>
    <w:p w14:paraId="18D99EA8" w14:textId="69EF480A" w:rsidR="00573B28" w:rsidRPr="00EC2A77" w:rsidRDefault="00573B28" w:rsidP="002513F3">
      <w:pPr>
        <w:pStyle w:val="Nivel2"/>
        <w:rPr>
          <w:color w:val="auto"/>
        </w:rPr>
      </w:pPr>
      <w:r w:rsidRPr="00EC2A77">
        <w:rPr>
          <w:color w:val="auto"/>
        </w:rPr>
        <w:t>O fiscal técnico do contrato informará ao gestor do contato, em tempo hábil, a situação que demandar decisão ou adoção de medidas que ultrapassem sua competência, para que adote as medidas necessárias e saneadoras, se for o caso. (Decreto nº 11.246, de 2022, art. 22, IV);</w:t>
      </w:r>
    </w:p>
    <w:p w14:paraId="1F6C35BA" w14:textId="352884B0" w:rsidR="00573B28" w:rsidRPr="00EC2A77" w:rsidRDefault="00573B28" w:rsidP="002513F3">
      <w:pPr>
        <w:pStyle w:val="Nivel2"/>
        <w:rPr>
          <w:rFonts w:eastAsia="Times New Roman"/>
          <w:color w:val="auto"/>
        </w:rPr>
      </w:pPr>
      <w:r w:rsidRPr="00EC2A77">
        <w:rPr>
          <w:color w:val="auto"/>
        </w:rPr>
        <w:t>No caso de ocorrências que possam inviabilizar a execução do contrato nas datas aprazadas, o fiscal técnico do contrato comunicará o fato imediatamente ao gestor do contrato. (Decreto nº 11.246, de 2022, art. 22, V</w:t>
      </w:r>
      <w:r w:rsidRPr="00EC2A77">
        <w:rPr>
          <w:rFonts w:eastAsia="Times New Roman"/>
          <w:color w:val="auto"/>
        </w:rPr>
        <w:t>);</w:t>
      </w:r>
    </w:p>
    <w:p w14:paraId="270C2604" w14:textId="2CDC9DF1" w:rsidR="00573B28" w:rsidRPr="00EC2A77" w:rsidRDefault="00573B28" w:rsidP="002513F3">
      <w:pPr>
        <w:pStyle w:val="Nivel2"/>
        <w:rPr>
          <w:color w:val="auto"/>
        </w:rPr>
      </w:pPr>
      <w:r w:rsidRPr="00EC2A77">
        <w:rPr>
          <w:color w:val="auto"/>
        </w:rPr>
        <w:t>O fiscal técnico do contrato comunicar</w:t>
      </w:r>
      <w:r w:rsidR="00DA56DB" w:rsidRPr="00EC2A77">
        <w:rPr>
          <w:color w:val="auto"/>
        </w:rPr>
        <w:t>á</w:t>
      </w:r>
      <w:r w:rsidRPr="00EC2A77">
        <w:rPr>
          <w:color w:val="auto"/>
        </w:rPr>
        <w:t xml:space="preserve"> ao gestor do contrato, em tempo hábil, o término do contrato sob sua responsabilidade, com vistas à tempestiva </w:t>
      </w:r>
      <w:r w:rsidRPr="00EC2A77">
        <w:rPr>
          <w:rFonts w:eastAsia="Times New Roman"/>
          <w:color w:val="auto"/>
        </w:rPr>
        <w:t xml:space="preserve">renovação </w:t>
      </w:r>
      <w:r w:rsidRPr="00EC2A77">
        <w:rPr>
          <w:color w:val="auto"/>
        </w:rPr>
        <w:t>ou à prorrogação contratual (</w:t>
      </w:r>
      <w:hyperlink r:id="rId15" w:anchor="art22">
        <w:r w:rsidRPr="00EC2A77">
          <w:rPr>
            <w:rStyle w:val="Hyperlink"/>
            <w:color w:val="auto"/>
          </w:rPr>
          <w:t>Decreto nº 11.246, de 2022, art. 22, VII</w:t>
        </w:r>
      </w:hyperlink>
      <w:r w:rsidRPr="00EC2A77">
        <w:rPr>
          <w:color w:val="auto"/>
        </w:rPr>
        <w:t>).</w:t>
      </w:r>
    </w:p>
    <w:p w14:paraId="56BCEAB7" w14:textId="5908FEA4" w:rsidR="2DA6B512" w:rsidRPr="00EC2A77" w:rsidRDefault="2DA6B512" w:rsidP="00D9102A">
      <w:pPr>
        <w:pStyle w:val="Nvel01-SemNumerao"/>
        <w:rPr>
          <w:color w:val="auto"/>
        </w:rPr>
      </w:pPr>
      <w:r w:rsidRPr="00EC2A77">
        <w:rPr>
          <w:color w:val="auto"/>
        </w:rPr>
        <w:lastRenderedPageBreak/>
        <w:t>Fiscalização Administrativa</w:t>
      </w:r>
    </w:p>
    <w:p w14:paraId="2BD74186" w14:textId="48D3B7E9" w:rsidR="00573B28" w:rsidRPr="00EC2A77" w:rsidRDefault="00573B28" w:rsidP="002513F3">
      <w:pPr>
        <w:pStyle w:val="Nivel2"/>
        <w:rPr>
          <w:color w:val="auto"/>
        </w:rPr>
      </w:pPr>
      <w:r w:rsidRPr="00EC2A77">
        <w:rPr>
          <w:color w:val="auto"/>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(Art. 23, I e II, do Decreto nº 11.246, de 2022).</w:t>
      </w:r>
    </w:p>
    <w:p w14:paraId="53869432" w14:textId="2895FBB2" w:rsidR="00573B28" w:rsidRPr="00EC2A77" w:rsidRDefault="00573B28" w:rsidP="002513F3">
      <w:pPr>
        <w:pStyle w:val="Nivel2"/>
        <w:rPr>
          <w:color w:val="auto"/>
        </w:rPr>
      </w:pPr>
      <w:r w:rsidRPr="00EC2A77">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IV).</w:t>
      </w:r>
    </w:p>
    <w:p w14:paraId="447E89C6" w14:textId="77777777" w:rsidR="00573B28" w:rsidRPr="00EC2A77" w:rsidRDefault="00573B28" w:rsidP="00717D4C">
      <w:pPr>
        <w:pStyle w:val="Nvel2-Red"/>
      </w:pPr>
      <w:r w:rsidRPr="00EC2A77">
        <w:t>Além do disposto acima, a fiscalização contratual obedecerá às seguintes rotinas:</w:t>
      </w:r>
    </w:p>
    <w:p w14:paraId="2B5EF085" w14:textId="77777777" w:rsidR="1D733E1E" w:rsidRPr="00EC2A77" w:rsidRDefault="1D733E1E" w:rsidP="00717D4C">
      <w:pPr>
        <w:pStyle w:val="Nvel3-R"/>
      </w:pPr>
      <w:r w:rsidRPr="00EC2A77">
        <w:t>(...)</w:t>
      </w:r>
    </w:p>
    <w:p w14:paraId="1F033A75" w14:textId="63DAF590" w:rsidR="1D733E1E" w:rsidRPr="00EC2A77" w:rsidRDefault="1D733E1E" w:rsidP="00D9102A">
      <w:pPr>
        <w:pStyle w:val="Nvel01-SemNumerao"/>
        <w:rPr>
          <w:i/>
          <w:color w:val="auto"/>
        </w:rPr>
      </w:pPr>
      <w:r w:rsidRPr="00EC2A77">
        <w:rPr>
          <w:color w:val="auto"/>
        </w:rPr>
        <w:t>Gestor do Contrato</w:t>
      </w:r>
    </w:p>
    <w:p w14:paraId="7EDE074F" w14:textId="336A089B" w:rsidR="21D57103" w:rsidRPr="00EC2A77" w:rsidRDefault="184FC3E4" w:rsidP="002513F3">
      <w:pPr>
        <w:pStyle w:val="Nivel2"/>
        <w:rPr>
          <w:color w:val="auto"/>
        </w:rPr>
      </w:pPr>
      <w:r w:rsidRPr="00EC2A77">
        <w:rPr>
          <w:color w:val="auto"/>
        </w:rPr>
        <w:t>O gestor do contrato coordenará a atualização do processo de acompanhamento e</w:t>
      </w:r>
      <w:r w:rsidR="5A73C590" w:rsidRPr="00EC2A77">
        <w:rPr>
          <w:color w:val="auto"/>
        </w:rPr>
        <w:t xml:space="preserve"> f</w:t>
      </w:r>
      <w:r w:rsidRPr="00EC2A77">
        <w:rPr>
          <w:color w:val="auto"/>
        </w:rPr>
        <w:t>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2E42A83A" w14:textId="0BF8B980" w:rsidR="21D57103" w:rsidRPr="00EC2A77" w:rsidRDefault="184FC3E4" w:rsidP="002513F3">
      <w:pPr>
        <w:pStyle w:val="Nivel2"/>
        <w:rPr>
          <w:color w:val="auto"/>
        </w:rPr>
      </w:pPr>
      <w:r w:rsidRPr="00EC2A77">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60B7E0AA" w14:textId="439D91B8" w:rsidR="21D57103" w:rsidRPr="00EC2A77" w:rsidRDefault="184FC3E4" w:rsidP="002513F3">
      <w:pPr>
        <w:pStyle w:val="Nivel2"/>
        <w:rPr>
          <w:color w:val="auto"/>
        </w:rPr>
      </w:pPr>
      <w:r w:rsidRPr="00EC2A77">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494B6279" w14:textId="439D91B8" w:rsidR="21D57103" w:rsidRPr="00EC2A77" w:rsidRDefault="184FC3E4" w:rsidP="002513F3">
      <w:pPr>
        <w:pStyle w:val="Nivel2"/>
        <w:rPr>
          <w:color w:val="auto"/>
        </w:rPr>
      </w:pPr>
      <w:r w:rsidRPr="00EC2A77">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4B2C7988" w14:textId="439D91B8" w:rsidR="21D57103" w:rsidRPr="00EC2A77" w:rsidRDefault="184FC3E4" w:rsidP="002513F3">
      <w:pPr>
        <w:pStyle w:val="Nivel2"/>
        <w:rPr>
          <w:color w:val="auto"/>
        </w:rPr>
      </w:pPr>
      <w:r w:rsidRPr="00EC2A77">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35E0A357" w14:textId="439D91B8" w:rsidR="21D57103" w:rsidRPr="00EC2A77" w:rsidRDefault="184FC3E4" w:rsidP="002513F3">
      <w:pPr>
        <w:pStyle w:val="Nivel2"/>
        <w:rPr>
          <w:color w:val="auto"/>
        </w:rPr>
      </w:pPr>
      <w:r w:rsidRPr="00EC2A77">
        <w:rPr>
          <w:color w:val="auto"/>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7FC2092F" w14:textId="215451B5" w:rsidR="21D57103" w:rsidRPr="00EC2A77" w:rsidRDefault="184FC3E4" w:rsidP="002513F3">
      <w:pPr>
        <w:pStyle w:val="Nivel2"/>
        <w:rPr>
          <w:color w:val="auto"/>
        </w:rPr>
      </w:pPr>
      <w:r w:rsidRPr="00EC2A77">
        <w:rPr>
          <w:color w:val="auto"/>
        </w:rPr>
        <w:lastRenderedPageBreak/>
        <w:t>O gestor do contrato deverá enviar a documentação pertinente ao setor de contratos para a formalização dos procedimentos de liquidação e pagamento, no valor dimensionado pela fiscalização e gestão nos termos do contrato.</w:t>
      </w:r>
    </w:p>
    <w:p w14:paraId="6BF3D77B" w14:textId="77777777" w:rsidR="000202A0" w:rsidRDefault="000202A0" w:rsidP="00DE742E">
      <w:pPr>
        <w:pStyle w:val="Nivel01"/>
      </w:pPr>
    </w:p>
    <w:p w14:paraId="06A0FBE0" w14:textId="1B10EF72" w:rsidR="00573B28" w:rsidRPr="007E40DB" w:rsidRDefault="00573B28" w:rsidP="00986E3F">
      <w:pPr>
        <w:pStyle w:val="Nivel01"/>
        <w:numPr>
          <w:ilvl w:val="0"/>
          <w:numId w:val="1"/>
        </w:numPr>
      </w:pPr>
      <w:commentRangeStart w:id="29"/>
      <w:r>
        <w:t>CRITÉRIOS DE MEDIÇÃO E PAGAMENTO</w:t>
      </w:r>
      <w:commentRangeEnd w:id="29"/>
      <w:r>
        <w:commentReference w:id="29"/>
      </w:r>
    </w:p>
    <w:p w14:paraId="23BC9135" w14:textId="77777777" w:rsidR="00573B28" w:rsidRPr="007E40DB" w:rsidRDefault="00573B28" w:rsidP="002513F3">
      <w:pPr>
        <w:pStyle w:val="Nivel2"/>
        <w:rPr>
          <w:color w:val="000000" w:themeColor="text1"/>
        </w:rPr>
      </w:pPr>
      <w:r w:rsidRPr="21D57103">
        <w:rPr>
          <w:color w:val="000000" w:themeColor="text1"/>
        </w:rPr>
        <w:t xml:space="preserve">A avaliação da execução do objeto utilizará </w:t>
      </w:r>
      <w:r w:rsidRPr="21D57103">
        <w:t xml:space="preserve">o Instrumento de Medição de Resultado (IMR), conforme previsto no Anexo XXX, </w:t>
      </w:r>
      <w:r w:rsidRPr="21D57103">
        <w:rPr>
          <w:b/>
          <w:bCs/>
          <w:u w:val="single"/>
        </w:rPr>
        <w:t>OU</w:t>
      </w:r>
      <w:r w:rsidRPr="21D57103">
        <w:t xml:space="preserve"> outro instrumento substituto para aferição da qualidade da prestação dos serviços </w:t>
      </w:r>
      <w:r w:rsidRPr="21D57103">
        <w:rPr>
          <w:b/>
          <w:bCs/>
          <w:u w:val="single"/>
        </w:rPr>
        <w:t xml:space="preserve">OU </w:t>
      </w:r>
      <w:r w:rsidRPr="21D57103">
        <w:rPr>
          <w:u w:val="single"/>
        </w:rPr>
        <w:t>o disposto neste item.</w:t>
      </w:r>
    </w:p>
    <w:p w14:paraId="141B69A3" w14:textId="77777777" w:rsidR="00573B28" w:rsidRPr="00717D4C" w:rsidRDefault="00573B28" w:rsidP="00717D4C">
      <w:pPr>
        <w:pStyle w:val="Nivel3"/>
      </w:pPr>
      <w:r w:rsidRPr="00717D4C">
        <w:t>Será indicada a retenção ou glosa no pagamento, proporcional à irregularidade verificada, sem prejuízo das sanções cabíveis, caso se constate que a Contratada:</w:t>
      </w:r>
    </w:p>
    <w:p w14:paraId="7AB03B59" w14:textId="77777777" w:rsidR="00573B28" w:rsidRPr="007E40DB" w:rsidRDefault="3E4F9A9A" w:rsidP="00717D4C">
      <w:pPr>
        <w:pStyle w:val="Nivel4"/>
      </w:pPr>
      <w:r>
        <w:t>não produzir os resultados acordados,</w:t>
      </w:r>
    </w:p>
    <w:p w14:paraId="55E1BAD2" w14:textId="77777777" w:rsidR="00573B28" w:rsidRPr="007E40DB" w:rsidRDefault="3E4F9A9A" w:rsidP="00717D4C">
      <w:pPr>
        <w:pStyle w:val="Nivel4"/>
      </w:pPr>
      <w:r>
        <w:t>deixar de executar, ou não executar com a qualidade mínima exigida as atividades contratadas; ou</w:t>
      </w:r>
    </w:p>
    <w:p w14:paraId="4FC8DCEF" w14:textId="77777777" w:rsidR="00573B28" w:rsidRPr="007E40DB" w:rsidRDefault="3E4F9A9A" w:rsidP="00717D4C">
      <w:pPr>
        <w:pStyle w:val="Nivel4"/>
      </w:pPr>
      <w:r>
        <w:t>deixar de utilizar materiais e recursos humanos exigidos para a execução do serviço, ou utilizá-los com qualidade ou quantidade inferior à demandada.</w:t>
      </w:r>
    </w:p>
    <w:p w14:paraId="67D0A413" w14:textId="77777777" w:rsidR="00573B28" w:rsidRPr="007E40DB" w:rsidRDefault="00573B28" w:rsidP="00717D4C">
      <w:pPr>
        <w:pStyle w:val="Nvel2-Red"/>
        <w:rPr>
          <w:color w:val="auto"/>
        </w:rPr>
      </w:pPr>
      <w:commentRangeStart w:id="30"/>
      <w:r>
        <w:t>A utilização do IMR não impede a aplicação concomitante de outros mecanismos para a avaliação da prestação dos serviços</w:t>
      </w:r>
      <w:r w:rsidRPr="21D57103">
        <w:rPr>
          <w:color w:val="auto"/>
        </w:rPr>
        <w:t>.</w:t>
      </w:r>
      <w:commentRangeEnd w:id="30"/>
      <w:r>
        <w:commentReference w:id="30"/>
      </w:r>
    </w:p>
    <w:p w14:paraId="0AF44C8A" w14:textId="77777777" w:rsidR="00573B28" w:rsidRPr="007E40DB" w:rsidRDefault="00573B28" w:rsidP="00717D4C">
      <w:pPr>
        <w:pStyle w:val="Nvel2-Red"/>
      </w:pPr>
      <w:commentRangeStart w:id="31"/>
      <w:r>
        <w:t>A aferição da execução contratual para fins de pagamento considerará os seguintes critérios:</w:t>
      </w:r>
    </w:p>
    <w:p w14:paraId="592910A4" w14:textId="77777777" w:rsidR="00573B28" w:rsidRPr="007E40DB" w:rsidRDefault="00573B28" w:rsidP="00717D4C">
      <w:pPr>
        <w:pStyle w:val="Nvel3-R"/>
      </w:pPr>
      <w:r>
        <w:t>[.......];</w:t>
      </w:r>
    </w:p>
    <w:p w14:paraId="17703A7F" w14:textId="77777777" w:rsidR="00573B28" w:rsidRPr="007E40DB" w:rsidRDefault="00573B28" w:rsidP="00717D4C">
      <w:pPr>
        <w:pStyle w:val="Nvel3-R"/>
      </w:pPr>
      <w:r>
        <w:t>[.......];</w:t>
      </w:r>
    </w:p>
    <w:p w14:paraId="4780E896" w14:textId="77777777" w:rsidR="00573B28" w:rsidRPr="007E40DB" w:rsidRDefault="00573B28" w:rsidP="00717D4C">
      <w:pPr>
        <w:pStyle w:val="Nvel3-R"/>
      </w:pPr>
      <w:r>
        <w:t>[.......].</w:t>
      </w:r>
      <w:commentRangeEnd w:id="31"/>
      <w:r>
        <w:commentReference w:id="31"/>
      </w:r>
    </w:p>
    <w:p w14:paraId="190C9A0F" w14:textId="77777777" w:rsidR="0087480D" w:rsidRDefault="0087480D" w:rsidP="00D9102A">
      <w:pPr>
        <w:pStyle w:val="Nvel01-SemNumerao"/>
        <w:rPr>
          <w:lang w:eastAsia="en-US"/>
        </w:rPr>
      </w:pPr>
    </w:p>
    <w:p w14:paraId="5235E42E" w14:textId="5BE5C6E8" w:rsidR="00573B28" w:rsidRPr="00717D4C" w:rsidRDefault="00573B28" w:rsidP="00D9102A">
      <w:pPr>
        <w:pStyle w:val="Nvel01-SemNumerao"/>
        <w:rPr>
          <w:color w:val="auto"/>
          <w:lang w:eastAsia="en-US"/>
        </w:rPr>
      </w:pPr>
      <w:r w:rsidRPr="00717D4C">
        <w:rPr>
          <w:color w:val="auto"/>
          <w:lang w:eastAsia="en-US"/>
        </w:rPr>
        <w:t>Do recebimento</w:t>
      </w:r>
    </w:p>
    <w:p w14:paraId="147499A1" w14:textId="584C9B17" w:rsidR="004F5A39" w:rsidRPr="00717D4C" w:rsidRDefault="3E4F9A9A" w:rsidP="002513F3">
      <w:pPr>
        <w:pStyle w:val="Nivel2"/>
        <w:rPr>
          <w:i w:val="0"/>
          <w:color w:val="auto"/>
          <w:lang w:eastAsia="en-US"/>
        </w:rPr>
      </w:pPr>
      <w:commentRangeStart w:id="32"/>
      <w:r w:rsidRPr="00717D4C">
        <w:rPr>
          <w:i w:val="0"/>
          <w:color w:val="auto"/>
          <w:lang w:eastAsia="en-US"/>
        </w:rPr>
        <w:t xml:space="preserve">Os serviços serão recebidos provisoriamente, no prazo de </w:t>
      </w:r>
      <w:proofErr w:type="gramStart"/>
      <w:r w:rsidR="4CCEE998" w:rsidRPr="00717D4C">
        <w:rPr>
          <w:i w:val="0"/>
          <w:color w:val="auto"/>
          <w:lang w:eastAsia="en-US"/>
        </w:rPr>
        <w:t>XXX</w:t>
      </w:r>
      <w:r w:rsidRPr="00717D4C">
        <w:rPr>
          <w:i w:val="0"/>
          <w:color w:val="auto"/>
          <w:lang w:eastAsia="en-US"/>
        </w:rPr>
        <w:t>.(</w:t>
      </w:r>
      <w:proofErr w:type="gramEnd"/>
      <w:r w:rsidR="4CCEE998" w:rsidRPr="00717D4C">
        <w:rPr>
          <w:i w:val="0"/>
          <w:color w:val="auto"/>
          <w:lang w:eastAsia="en-US"/>
        </w:rPr>
        <w:t>XXX</w:t>
      </w:r>
      <w:r w:rsidRPr="00717D4C">
        <w:rPr>
          <w:i w:val="0"/>
          <w:color w:val="auto"/>
          <w:lang w:eastAsia="en-US"/>
        </w:rPr>
        <w:t>) dias, pelos fiscais técnico e administrativo, mediante termos detalhados, quando verificado o cumprimento das exigências de caráter técnico e administrativo. (</w:t>
      </w:r>
      <w:hyperlink r:id="rId16" w:anchor="art140" w:history="1">
        <w:r w:rsidRPr="00717D4C">
          <w:rPr>
            <w:i w:val="0"/>
            <w:color w:val="auto"/>
            <w:lang w:eastAsia="en-US"/>
          </w:rPr>
          <w:t>Art. 140, I, a , da Lei nº 14.133</w:t>
        </w:r>
      </w:hyperlink>
      <w:ins w:id="33" w:author="Autor">
        <w:r w:rsidR="7BBA8B00" w:rsidRPr="00717D4C">
          <w:rPr>
            <w:i w:val="0"/>
            <w:color w:val="auto"/>
            <w:lang w:eastAsia="en-US"/>
          </w:rPr>
          <w:t>, de 2021</w:t>
        </w:r>
      </w:ins>
      <w:r w:rsidRPr="00717D4C">
        <w:rPr>
          <w:i w:val="0"/>
          <w:color w:val="auto"/>
          <w:lang w:eastAsia="en-US"/>
        </w:rPr>
        <w:t xml:space="preserve"> e </w:t>
      </w:r>
      <w:hyperlink r:id="rId17" w:anchor="art22">
        <w:r w:rsidRPr="00717D4C">
          <w:rPr>
            <w:rStyle w:val="Hyperlink"/>
            <w:i w:val="0"/>
            <w:color w:val="auto"/>
            <w:lang w:eastAsia="en-US"/>
          </w:rPr>
          <w:t>Arts. 22, X e 23, X do Decreto nº 11.246, de 2022</w:t>
        </w:r>
      </w:hyperlink>
      <w:r w:rsidRPr="00717D4C">
        <w:rPr>
          <w:i w:val="0"/>
          <w:color w:val="auto"/>
          <w:lang w:eastAsia="en-US"/>
        </w:rPr>
        <w:t>).</w:t>
      </w:r>
      <w:commentRangeEnd w:id="32"/>
      <w:r w:rsidR="00573B28" w:rsidRPr="00717D4C">
        <w:rPr>
          <w:rStyle w:val="Refdecomentrio"/>
          <w:i w:val="0"/>
          <w:color w:val="auto"/>
        </w:rPr>
        <w:commentReference w:id="32"/>
      </w:r>
    </w:p>
    <w:p w14:paraId="4E5AB609" w14:textId="77777777" w:rsidR="004F5A39" w:rsidRPr="00717D4C" w:rsidRDefault="00573B28" w:rsidP="002513F3">
      <w:pPr>
        <w:pStyle w:val="Nivel2"/>
        <w:rPr>
          <w:i w:val="0"/>
          <w:color w:val="auto"/>
          <w:lang w:eastAsia="en-US"/>
        </w:rPr>
      </w:pPr>
      <w:r w:rsidRPr="00717D4C">
        <w:rPr>
          <w:i w:val="0"/>
          <w:color w:val="auto"/>
          <w:lang w:eastAsia="en-US"/>
        </w:rPr>
        <w:t>O prazo da disposição acima será contado do recebimento de comunicação de cobrança oriunda do contratado com a comprovação da prestação dos serviços a que se referem a parcela a ser paga.</w:t>
      </w:r>
    </w:p>
    <w:p w14:paraId="1D87D2D8" w14:textId="77777777" w:rsidR="004F5A39" w:rsidRPr="00717D4C" w:rsidRDefault="00573B28" w:rsidP="002513F3">
      <w:pPr>
        <w:pStyle w:val="Nivel2"/>
        <w:rPr>
          <w:i w:val="0"/>
          <w:color w:val="auto"/>
          <w:lang w:eastAsia="en-US"/>
        </w:rPr>
      </w:pPr>
      <w:r w:rsidRPr="00717D4C">
        <w:rPr>
          <w:i w:val="0"/>
          <w:color w:val="auto"/>
          <w:lang w:eastAsia="en-US"/>
        </w:rPr>
        <w:lastRenderedPageBreak/>
        <w:t>O fiscal técnico do contrato realizará o recebimento provisório do objeto do contrato mediante termo detalhado que comprove o cumprimento das exigências de caráter técnico. (</w:t>
      </w:r>
      <w:hyperlink r:id="rId18" w:anchor="art22">
        <w:r w:rsidRPr="00717D4C">
          <w:rPr>
            <w:rStyle w:val="Hyperlink"/>
            <w:i w:val="0"/>
            <w:color w:val="auto"/>
            <w:lang w:eastAsia="en-US"/>
          </w:rPr>
          <w:t>Art. 22, X, Decreto nº 11.246, de 2022</w:t>
        </w:r>
      </w:hyperlink>
      <w:r w:rsidRPr="00717D4C">
        <w:rPr>
          <w:i w:val="0"/>
          <w:color w:val="auto"/>
          <w:lang w:eastAsia="en-US"/>
        </w:rPr>
        <w:t>).</w:t>
      </w:r>
    </w:p>
    <w:p w14:paraId="48736ECF" w14:textId="6CD90A4C" w:rsidR="004F5A39" w:rsidRPr="00717D4C" w:rsidRDefault="00573B28" w:rsidP="002513F3">
      <w:pPr>
        <w:pStyle w:val="Nivel2"/>
        <w:rPr>
          <w:i w:val="0"/>
          <w:color w:val="auto"/>
          <w:lang w:eastAsia="en-US"/>
        </w:rPr>
      </w:pPr>
      <w:r w:rsidRPr="00717D4C">
        <w:rPr>
          <w:i w:val="0"/>
          <w:color w:val="auto"/>
          <w:lang w:eastAsia="en-US"/>
        </w:rPr>
        <w:t>O fiscal administrativo do contrato realizará o recebimento provisório do objeto do contrato mediante termo detalhado que comprove o cumprimento das exigências de caráter administrativo. (</w:t>
      </w:r>
      <w:hyperlink r:id="rId19" w:anchor="art23">
        <w:r w:rsidRPr="00717D4C">
          <w:rPr>
            <w:rStyle w:val="Hyperlink"/>
            <w:i w:val="0"/>
            <w:color w:val="auto"/>
            <w:lang w:eastAsia="en-US"/>
          </w:rPr>
          <w:t>Art. 23, X, Decreto nº 11.246, de 2022</w:t>
        </w:r>
      </w:hyperlink>
      <w:r w:rsidRPr="00717D4C">
        <w:rPr>
          <w:i w:val="0"/>
          <w:color w:val="auto"/>
          <w:lang w:eastAsia="en-US"/>
        </w:rPr>
        <w:t>)</w:t>
      </w:r>
      <w:r w:rsidR="004F5A39" w:rsidRPr="00717D4C">
        <w:rPr>
          <w:i w:val="0"/>
          <w:color w:val="auto"/>
          <w:lang w:eastAsia="en-US"/>
        </w:rPr>
        <w:t>.</w:t>
      </w:r>
    </w:p>
    <w:p w14:paraId="65B33EE5" w14:textId="0E861229" w:rsidR="00573B28" w:rsidRPr="00717D4C" w:rsidRDefault="00573B28" w:rsidP="002513F3">
      <w:pPr>
        <w:pStyle w:val="Nivel2"/>
        <w:rPr>
          <w:i w:val="0"/>
          <w:color w:val="auto"/>
          <w:lang w:eastAsia="en-US"/>
        </w:rPr>
      </w:pPr>
      <w:r w:rsidRPr="00717D4C">
        <w:rPr>
          <w:i w:val="0"/>
          <w:color w:val="auto"/>
          <w:lang w:eastAsia="en-US"/>
        </w:rPr>
        <w:t>O fiscal setorial do contrato, quando houver, realizará o recebimento provisório sob o ponto de vista técnico e administrativo.</w:t>
      </w:r>
    </w:p>
    <w:p w14:paraId="544AB6DD" w14:textId="77777777" w:rsidR="004F5A39" w:rsidRDefault="00573B28" w:rsidP="002513F3">
      <w:pPr>
        <w:pStyle w:val="Nivel2"/>
        <w:rPr>
          <w:lang w:eastAsia="en-US"/>
        </w:rPr>
      </w:pPr>
      <w:r w:rsidRPr="00717D4C">
        <w:rPr>
          <w:i w:val="0"/>
          <w:color w:val="auto"/>
          <w:lang w:eastAsia="en-US"/>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Pr="21D57103">
        <w:rPr>
          <w:lang w:eastAsia="en-US"/>
        </w:rPr>
        <w:t>.</w:t>
      </w:r>
    </w:p>
    <w:p w14:paraId="73C5D297" w14:textId="61F522F9" w:rsidR="004F5A39" w:rsidRDefault="004F5A39" w:rsidP="00717D4C">
      <w:pPr>
        <w:pStyle w:val="Nivel3"/>
        <w:rPr>
          <w:lang w:eastAsia="en-US"/>
        </w:rPr>
      </w:pPr>
      <w:r w:rsidRPr="21D57103">
        <w:rPr>
          <w:lang w:eastAsia="en-US"/>
        </w:rPr>
        <w:t>Será considerado como ocorrido o recebimento provisório com a entrega do termo detalhado ou, em havendo mais de um a ser feito, com a entrega do último;</w:t>
      </w:r>
    </w:p>
    <w:p w14:paraId="6F2ACE03" w14:textId="269D189C" w:rsidR="00573B28" w:rsidRPr="007E40DB" w:rsidRDefault="00573B28" w:rsidP="00717D4C">
      <w:pPr>
        <w:pStyle w:val="Nivel3"/>
        <w:rPr>
          <w:lang w:eastAsia="en-US"/>
        </w:rPr>
      </w:pPr>
      <w:r w:rsidRPr="21D57103">
        <w:rPr>
          <w:lang w:eastAsia="en-US"/>
        </w:rPr>
        <w:t>O Contratado fica obrigad</w:t>
      </w:r>
      <w:r w:rsidR="00582396" w:rsidRPr="21D57103">
        <w:rPr>
          <w:lang w:eastAsia="en-US"/>
        </w:rPr>
        <w:t>o</w:t>
      </w:r>
      <w:r w:rsidRPr="21D57103">
        <w:rPr>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5E1074E7" w:rsidR="00573B28" w:rsidRPr="007E40DB" w:rsidRDefault="00573B28" w:rsidP="00717D4C">
      <w:pPr>
        <w:pStyle w:val="Nivel3"/>
        <w:rPr>
          <w:lang w:eastAsia="en-US"/>
        </w:rPr>
      </w:pPr>
      <w:r w:rsidRPr="21D57103">
        <w:rPr>
          <w:lang w:eastAsia="en-US"/>
        </w:rPr>
        <w:t>A fiscalização não efetuará o ateste da última e/ou única medição de serviços até que sejam sanadas todas as eventuais pendências que possam vir a ser apontadas no Recebimento Provisório. (</w:t>
      </w:r>
      <w:hyperlink r:id="rId20" w:anchor="art119">
        <w:r w:rsidRPr="21D57103">
          <w:rPr>
            <w:rStyle w:val="Hyperlink"/>
            <w:lang w:eastAsia="en-US"/>
          </w:rPr>
          <w:t>Art. 119 c/c art. 140 da Lei nº 14133, de 2021</w:t>
        </w:r>
      </w:hyperlink>
      <w:r w:rsidRPr="21D57103">
        <w:rPr>
          <w:lang w:eastAsia="en-US"/>
        </w:rPr>
        <w:t>)</w:t>
      </w:r>
    </w:p>
    <w:p w14:paraId="7F911883" w14:textId="77777777" w:rsidR="00573B28" w:rsidRPr="007E40DB" w:rsidRDefault="00573B28" w:rsidP="00717D4C">
      <w:pPr>
        <w:pStyle w:val="Nivel3"/>
        <w:rPr>
          <w:lang w:eastAsia="en-US"/>
        </w:rPr>
      </w:pPr>
      <w:commentRangeStart w:id="34"/>
      <w:r w:rsidRPr="21D57103">
        <w:rPr>
          <w:lang w:eastAsia="en-US"/>
        </w:rPr>
        <w:t>O recebimento provisório também ficará sujeito, quando cabível, à conclusão de todos os testes de campo e à entrega dos Manuais e Instruções exigíveis.</w:t>
      </w:r>
      <w:commentRangeEnd w:id="34"/>
      <w:r>
        <w:commentReference w:id="34"/>
      </w:r>
    </w:p>
    <w:p w14:paraId="7FCB98D4" w14:textId="77777777" w:rsidR="00573B28" w:rsidRPr="007E40DB" w:rsidRDefault="00573B28" w:rsidP="00717D4C">
      <w:pPr>
        <w:pStyle w:val="Nivel3"/>
        <w:rPr>
          <w:lang w:eastAsia="en-US"/>
        </w:rPr>
      </w:pPr>
      <w:r w:rsidRPr="21D57103">
        <w:rPr>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7E40DB" w:rsidRDefault="00573B28" w:rsidP="002513F3">
      <w:pPr>
        <w:pStyle w:val="Nivel2"/>
        <w:rPr>
          <w:lang w:eastAsia="en-US"/>
        </w:rPr>
      </w:pPr>
      <w:r w:rsidRPr="21D57103">
        <w:rPr>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77777777" w:rsidR="00573B28" w:rsidRPr="007E40DB" w:rsidRDefault="00573B28" w:rsidP="002513F3">
      <w:pPr>
        <w:pStyle w:val="Nivel2"/>
        <w:rPr>
          <w:lang w:eastAsia="en-US"/>
        </w:rPr>
      </w:pPr>
      <w:commentRangeStart w:id="35"/>
      <w:r w:rsidRPr="21D57103">
        <w:rPr>
          <w:lang w:eastAsia="en-US"/>
        </w:rPr>
        <w:t>Os serviços serão recebidos definitivamente no prazo de ......(</w:t>
      </w:r>
      <w:proofErr w:type="gramStart"/>
      <w:r w:rsidRPr="21D57103">
        <w:rPr>
          <w:lang w:eastAsia="en-US"/>
        </w:rPr>
        <w:t>.....</w:t>
      </w:r>
      <w:proofErr w:type="gramEnd"/>
      <w:r w:rsidRPr="21D57103">
        <w:rPr>
          <w:lang w:eastAsia="en-US"/>
        </w:rPr>
        <w:t xml:space="preserve">) dias, contados do recebimento provisório, por servidor ou comissão designada pela autoridade competente, após a verificação da qualidade e </w:t>
      </w:r>
      <w:r w:rsidRPr="21D57103">
        <w:rPr>
          <w:lang w:eastAsia="en-US"/>
        </w:rPr>
        <w:lastRenderedPageBreak/>
        <w:t>quantidade do serviço e consequente aceitação mediante termo detalhado, obedecendo os seguintes procedimentos:</w:t>
      </w:r>
    </w:p>
    <w:p w14:paraId="0B5A9528" w14:textId="3DF447B1" w:rsidR="00573B28" w:rsidRPr="007E40DB" w:rsidRDefault="00573B28" w:rsidP="00717D4C">
      <w:pPr>
        <w:pStyle w:val="Nivel3"/>
        <w:rPr>
          <w:bCs/>
          <w:lang w:eastAsia="en-US"/>
        </w:rPr>
      </w:pPr>
      <w:r w:rsidRPr="21D57103">
        <w:rPr>
          <w:lang w:eastAsia="en-US"/>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1" w:anchor="art21">
        <w:r w:rsidRPr="21D57103">
          <w:rPr>
            <w:rStyle w:val="Hyperlink"/>
            <w:lang w:eastAsia="en-US"/>
          </w:rPr>
          <w:t>art. 21, VIII, Decreto nº 11.246, de 2022</w:t>
        </w:r>
      </w:hyperlink>
      <w:r w:rsidRPr="21D57103">
        <w:rPr>
          <w:lang w:eastAsia="en-US"/>
        </w:rPr>
        <w:t>).</w:t>
      </w:r>
    </w:p>
    <w:p w14:paraId="2D18C931" w14:textId="77777777" w:rsidR="00573B28" w:rsidRPr="007E40DB" w:rsidRDefault="00573B28" w:rsidP="00717D4C">
      <w:pPr>
        <w:pStyle w:val="Nivel3"/>
        <w:rPr>
          <w:bCs/>
          <w:lang w:eastAsia="en-US"/>
        </w:rPr>
      </w:pPr>
      <w:r w:rsidRPr="21D57103">
        <w:rPr>
          <w:lang w:eastAsia="en-US"/>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8A5F492" w:rsidR="00573B28" w:rsidRPr="007E40DB" w:rsidRDefault="6A45F091" w:rsidP="00717D4C">
      <w:pPr>
        <w:pStyle w:val="Nivel3"/>
        <w:rPr>
          <w:lang w:eastAsia="en-US"/>
        </w:rPr>
      </w:pPr>
      <w:r w:rsidRPr="3E524460">
        <w:rPr>
          <w:lang w:eastAsia="en-US"/>
        </w:rPr>
        <w:t xml:space="preserve">Emitir </w:t>
      </w:r>
      <w:r w:rsidRPr="00377565">
        <w:rPr>
          <w:lang w:eastAsia="en-US"/>
          <w:rPrChange w:id="36" w:author="Autor">
            <w:rPr>
              <w:highlight w:val="yellow"/>
              <w:lang w:eastAsia="en-US"/>
            </w:rPr>
          </w:rPrChange>
        </w:rPr>
        <w:t xml:space="preserve">Termo </w:t>
      </w:r>
      <w:r w:rsidR="005C7BEC" w:rsidRPr="3E524460">
        <w:rPr>
          <w:lang w:eastAsia="en-US"/>
        </w:rPr>
        <w:t xml:space="preserve">Detalhado </w:t>
      </w:r>
      <w:r w:rsidRPr="3E524460">
        <w:rPr>
          <w:lang w:eastAsia="en-US"/>
        </w:rPr>
        <w:t>para efeito de recebimento definitivo dos serviços prestados, com base nos relatórios e documentações apresentadas; e</w:t>
      </w:r>
    </w:p>
    <w:p w14:paraId="1C9083C5" w14:textId="77777777" w:rsidR="00573B28" w:rsidRPr="007E40DB" w:rsidRDefault="00573B28" w:rsidP="00717D4C">
      <w:pPr>
        <w:pStyle w:val="Nivel3"/>
        <w:rPr>
          <w:bCs/>
          <w:lang w:eastAsia="en-US"/>
        </w:rPr>
      </w:pPr>
      <w:r w:rsidRPr="21D57103">
        <w:rPr>
          <w:lang w:eastAsia="en-US"/>
        </w:rPr>
        <w:t>Comunicar a empresa para que emita a Nota Fiscal ou Fatura, com o valor exato dimensionado pela fiscalização.</w:t>
      </w:r>
    </w:p>
    <w:p w14:paraId="6F1BE013" w14:textId="77777777" w:rsidR="00573B28" w:rsidRPr="00717D4C" w:rsidRDefault="00573B28" w:rsidP="00717D4C">
      <w:pPr>
        <w:pStyle w:val="Nivel3"/>
        <w:rPr>
          <w:bCs/>
          <w:lang w:eastAsia="en-US"/>
        </w:rPr>
      </w:pPr>
      <w:r w:rsidRPr="21D57103">
        <w:rPr>
          <w:lang w:eastAsia="en-US"/>
        </w:rPr>
        <w:t xml:space="preserve">Enviar a documentação pertinente ao setor de contratos para a formalização dos procedimentos de liquidação e </w:t>
      </w:r>
      <w:r w:rsidRPr="00717D4C">
        <w:rPr>
          <w:lang w:eastAsia="en-US"/>
        </w:rPr>
        <w:t>pagamento, no valor dimensionado pela fiscalização e gestão.</w:t>
      </w:r>
      <w:commentRangeEnd w:id="35"/>
      <w:r w:rsidRPr="00717D4C">
        <w:commentReference w:id="35"/>
      </w:r>
    </w:p>
    <w:p w14:paraId="1B702BFF" w14:textId="39215DCB" w:rsidR="00573B28" w:rsidRPr="00717D4C" w:rsidRDefault="3E4F9A9A" w:rsidP="002513F3">
      <w:pPr>
        <w:pStyle w:val="Nivel2"/>
        <w:rPr>
          <w:color w:val="auto"/>
          <w:lang w:eastAsia="en-US"/>
        </w:rPr>
      </w:pPr>
      <w:r w:rsidRPr="00717D4C">
        <w:rPr>
          <w:color w:val="auto"/>
          <w:lang w:eastAsia="en-US"/>
        </w:rPr>
        <w:t xml:space="preserve">No caso de controvérsia sobre a execução do objeto, quanto à dimensão, qualidade e quantidade, deverá ser observado o teor do </w:t>
      </w:r>
      <w:hyperlink r:id="rId22" w:anchor="art143">
        <w:r w:rsidRPr="00717D4C">
          <w:rPr>
            <w:rStyle w:val="Hyperlink"/>
            <w:color w:val="auto"/>
            <w:lang w:eastAsia="en-US"/>
          </w:rPr>
          <w:t>art. 143 da Lei nº 14.133, de 2021</w:t>
        </w:r>
      </w:hyperlink>
      <w:r w:rsidRPr="00717D4C">
        <w:rPr>
          <w:color w:val="auto"/>
          <w:lang w:eastAsia="en-US"/>
        </w:rPr>
        <w:t>, comunicando-se à empresa para emissão de Nota Fiscal no que pertine à parcela incontroversa da execução do objeto, para efeito de liquidação e pagamento.</w:t>
      </w:r>
    </w:p>
    <w:p w14:paraId="3954891D" w14:textId="77777777" w:rsidR="00573B28" w:rsidRPr="00717D4C" w:rsidRDefault="00573B28" w:rsidP="002513F3">
      <w:pPr>
        <w:pStyle w:val="Nivel2"/>
        <w:rPr>
          <w:color w:val="auto"/>
          <w:lang w:eastAsia="en-US"/>
        </w:rPr>
      </w:pPr>
      <w:r w:rsidRPr="00717D4C">
        <w:rPr>
          <w:color w:val="auto"/>
          <w:lang w:eastAsia="en-US"/>
        </w:rPr>
        <w:t>Nenhum prazo de recebimento ocorrerá enquanto pendente a solução, pelo contratado, de inconsistências verificadas na execução do objeto ou no instrumento de cobrança.</w:t>
      </w:r>
    </w:p>
    <w:p w14:paraId="7B1CEF34" w14:textId="77777777" w:rsidR="00573B28" w:rsidRPr="00717D4C" w:rsidRDefault="00573B28" w:rsidP="002513F3">
      <w:pPr>
        <w:pStyle w:val="Nivel2"/>
        <w:rPr>
          <w:color w:val="auto"/>
          <w:lang w:eastAsia="en-US"/>
        </w:rPr>
      </w:pPr>
      <w:r w:rsidRPr="00717D4C">
        <w:rPr>
          <w:color w:val="auto"/>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717D4C" w:rsidRDefault="00573B28" w:rsidP="00D9102A">
      <w:pPr>
        <w:pStyle w:val="Nvel01-SemNumerao"/>
        <w:rPr>
          <w:color w:val="auto"/>
        </w:rPr>
      </w:pPr>
      <w:r w:rsidRPr="00717D4C">
        <w:rPr>
          <w:color w:val="auto"/>
        </w:rPr>
        <w:t>Liquidação</w:t>
      </w:r>
    </w:p>
    <w:p w14:paraId="1E0D642C" w14:textId="36BDF993" w:rsidR="00573B28" w:rsidRPr="00717D4C" w:rsidRDefault="6A45F091" w:rsidP="002513F3">
      <w:pPr>
        <w:pStyle w:val="Nivel2"/>
        <w:rPr>
          <w:color w:val="auto"/>
        </w:rPr>
      </w:pPr>
      <w:r w:rsidRPr="00717D4C">
        <w:rPr>
          <w:color w:val="auto"/>
        </w:rPr>
        <w:t xml:space="preserve">Recebida a Nota Fiscal ou documento de cobrança equivalente, correrá o prazo de dez dias úteis para fins de liquidação, na forma desta seção, prorrogáveis por igual período, nos termos do </w:t>
      </w:r>
      <w:hyperlink r:id="rId23">
        <w:r w:rsidRPr="00717D4C">
          <w:rPr>
            <w:rStyle w:val="Hyperlink"/>
            <w:color w:val="auto"/>
          </w:rPr>
          <w:t>art. 7º, §2º da Instrução Normativa SEGES/ME nº 77/2022.</w:t>
        </w:r>
      </w:hyperlink>
    </w:p>
    <w:p w14:paraId="5BA5CA3E" w14:textId="6636667A" w:rsidR="00573B28" w:rsidRPr="00717D4C" w:rsidRDefault="00573B28" w:rsidP="002513F3">
      <w:pPr>
        <w:pStyle w:val="Nivel2"/>
        <w:rPr>
          <w:color w:val="auto"/>
        </w:rPr>
      </w:pPr>
      <w:r w:rsidRPr="00717D4C">
        <w:rPr>
          <w:color w:val="auto"/>
        </w:rPr>
        <w:t xml:space="preserve">O prazo de que trata o item anterior será reduzido à metade, mantendo-se a possibilidade de prorrogação, nos casos de contratações decorrentes de despesas cujos valores não ultrapassem o limite de que trata o </w:t>
      </w:r>
      <w:hyperlink r:id="rId24" w:anchor="art75">
        <w:r w:rsidRPr="00717D4C">
          <w:rPr>
            <w:rStyle w:val="Hyperlink"/>
            <w:color w:val="auto"/>
          </w:rPr>
          <w:t>inciso II do art. 75 da Lei nº 14.133, de 2021</w:t>
        </w:r>
      </w:hyperlink>
    </w:p>
    <w:p w14:paraId="024C9ABF" w14:textId="77777777" w:rsidR="00573B28" w:rsidRPr="00717D4C" w:rsidRDefault="00573B28" w:rsidP="002513F3">
      <w:pPr>
        <w:pStyle w:val="Nivel2"/>
        <w:rPr>
          <w:color w:val="auto"/>
        </w:rPr>
      </w:pPr>
      <w:r w:rsidRPr="00717D4C">
        <w:rPr>
          <w:color w:val="auto"/>
        </w:rPr>
        <w:t>Para fins de liquidação, o setor competente deve verificar se a Nota Fiscal ou Fatura apresentada expressa os elementos necessários e essenciais do documento, tais como:</w:t>
      </w:r>
    </w:p>
    <w:p w14:paraId="4FD94C48" w14:textId="1BFE5A39" w:rsidR="00573B28" w:rsidRPr="007E40DB" w:rsidRDefault="00674488" w:rsidP="00717D4C">
      <w:pPr>
        <w:pStyle w:val="Nivel3"/>
        <w:rPr>
          <w:lang w:eastAsia="en-US"/>
        </w:rPr>
      </w:pPr>
      <w:r>
        <w:rPr>
          <w:lang w:eastAsia="en-US"/>
        </w:rPr>
        <w:t xml:space="preserve"> </w:t>
      </w:r>
      <w:r w:rsidR="00573B28">
        <w:rPr>
          <w:lang w:eastAsia="en-US"/>
        </w:rPr>
        <w:t>o prazo de validade;</w:t>
      </w:r>
    </w:p>
    <w:p w14:paraId="5E503728" w14:textId="07D7FC7A" w:rsidR="00573B28" w:rsidRPr="007E40DB" w:rsidRDefault="00674488" w:rsidP="00717D4C">
      <w:pPr>
        <w:pStyle w:val="Nivel3"/>
        <w:rPr>
          <w:lang w:eastAsia="en-US"/>
        </w:rPr>
      </w:pPr>
      <w:r>
        <w:rPr>
          <w:lang w:eastAsia="en-US"/>
        </w:rPr>
        <w:lastRenderedPageBreak/>
        <w:t xml:space="preserve"> </w:t>
      </w:r>
      <w:r w:rsidR="00573B28" w:rsidRPr="007E40DB">
        <w:rPr>
          <w:lang w:eastAsia="en-US"/>
        </w:rPr>
        <w:t>a data da emissão;</w:t>
      </w:r>
    </w:p>
    <w:p w14:paraId="4660D192" w14:textId="03FD778A" w:rsidR="00573B28" w:rsidRPr="007E40DB" w:rsidRDefault="00674488" w:rsidP="00717D4C">
      <w:pPr>
        <w:pStyle w:val="Nivel3"/>
        <w:rPr>
          <w:lang w:eastAsia="en-US"/>
        </w:rPr>
      </w:pPr>
      <w:r>
        <w:rPr>
          <w:lang w:eastAsia="en-US"/>
        </w:rPr>
        <w:t xml:space="preserve"> </w:t>
      </w:r>
      <w:r w:rsidR="00573B28" w:rsidRPr="007E40DB">
        <w:rPr>
          <w:lang w:eastAsia="en-US"/>
        </w:rPr>
        <w:t>os dados do contrato e do órgão contratante;</w:t>
      </w:r>
    </w:p>
    <w:p w14:paraId="0B54B84A" w14:textId="2DDFAAD9" w:rsidR="00573B28" w:rsidRPr="007E40DB" w:rsidRDefault="00674488" w:rsidP="00717D4C">
      <w:pPr>
        <w:pStyle w:val="Nivel3"/>
        <w:rPr>
          <w:lang w:eastAsia="en-US"/>
        </w:rPr>
      </w:pPr>
      <w:r>
        <w:rPr>
          <w:lang w:eastAsia="en-US"/>
        </w:rPr>
        <w:t xml:space="preserve"> </w:t>
      </w:r>
      <w:r w:rsidR="00573B28" w:rsidRPr="007E40DB">
        <w:rPr>
          <w:lang w:eastAsia="en-US"/>
        </w:rPr>
        <w:t>o período respectivo de execução do contrato;</w:t>
      </w:r>
    </w:p>
    <w:p w14:paraId="4C2EB816" w14:textId="78AA05C5" w:rsidR="00573B28" w:rsidRPr="007E40DB" w:rsidRDefault="00674488" w:rsidP="00717D4C">
      <w:pPr>
        <w:pStyle w:val="Nivel3"/>
        <w:rPr>
          <w:lang w:eastAsia="en-US"/>
        </w:rPr>
      </w:pPr>
      <w:r>
        <w:rPr>
          <w:lang w:eastAsia="en-US"/>
        </w:rPr>
        <w:t xml:space="preserve"> </w:t>
      </w:r>
      <w:r w:rsidR="00573B28" w:rsidRPr="007E40DB">
        <w:rPr>
          <w:lang w:eastAsia="en-US"/>
        </w:rPr>
        <w:t>o valor a pagar; e</w:t>
      </w:r>
    </w:p>
    <w:p w14:paraId="37590F97" w14:textId="284A7058" w:rsidR="00573B28" w:rsidRPr="007E40DB" w:rsidRDefault="00674488" w:rsidP="00717D4C">
      <w:pPr>
        <w:pStyle w:val="Nivel3"/>
        <w:rPr>
          <w:lang w:eastAsia="en-US"/>
        </w:rPr>
      </w:pPr>
      <w:r>
        <w:rPr>
          <w:lang w:eastAsia="en-US"/>
        </w:rPr>
        <w:t xml:space="preserve"> </w:t>
      </w:r>
      <w:r w:rsidR="00573B28">
        <w:rPr>
          <w:lang w:eastAsia="en-US"/>
        </w:rPr>
        <w:t>eventual destaque do valor de retenções tributárias cabíveis.</w:t>
      </w:r>
    </w:p>
    <w:p w14:paraId="6EB7E766" w14:textId="77777777" w:rsidR="00573B28" w:rsidRPr="00717D4C" w:rsidRDefault="00573B28" w:rsidP="002513F3">
      <w:pPr>
        <w:pStyle w:val="Nivel2"/>
        <w:rPr>
          <w:color w:val="auto"/>
        </w:rPr>
      </w:pPr>
      <w:r w:rsidRPr="00717D4C">
        <w:rPr>
          <w:color w:val="auto"/>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7BD900D1" w:rsidR="00573B28" w:rsidRPr="00717D4C" w:rsidRDefault="00573B28" w:rsidP="002513F3">
      <w:pPr>
        <w:pStyle w:val="Nivel2"/>
        <w:rPr>
          <w:color w:val="auto"/>
        </w:rPr>
      </w:pPr>
      <w:r w:rsidRPr="00717D4C">
        <w:rPr>
          <w:color w:val="auto"/>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316DD8F8" w14:textId="7BBB937D" w:rsidR="00573B28" w:rsidRPr="00717D4C" w:rsidRDefault="6A45F091" w:rsidP="002513F3">
      <w:pPr>
        <w:pStyle w:val="Nivel2"/>
        <w:rPr>
          <w:color w:val="auto"/>
        </w:rPr>
      </w:pPr>
      <w:r w:rsidRPr="00717D4C">
        <w:rPr>
          <w:color w:val="auto"/>
        </w:rPr>
        <w:t xml:space="preserve">A Administração deverá realizar consulta ao SICAF para: a) verificar a manutenção das condições de habilitação exigidas; b) </w:t>
      </w:r>
      <w:r w:rsidR="00C50F6A" w:rsidRPr="002F792E">
        <w:rPr>
          <w:color w:val="auto"/>
          <w:highlight w:val="green"/>
        </w:rPr>
        <w:t>identificar possível razão que impeça a contratação no âmbito do órgão ou entidade, tais como a proibição de contratar com a Administração ou com o Poder Público</w:t>
      </w:r>
      <w:r w:rsidRPr="00717D4C">
        <w:rPr>
          <w:color w:val="auto"/>
        </w:rPr>
        <w:t>, bem como ocorrências impeditivas indiretas</w:t>
      </w:r>
      <w:r w:rsidR="58E9967E" w:rsidRPr="00717D4C">
        <w:rPr>
          <w:color w:val="auto"/>
        </w:rPr>
        <w:t xml:space="preserve"> (INSTRUÇÃO NORMATIVA Nº 3, DE 26 DE ABRIL DE 2018</w:t>
      </w:r>
      <w:bookmarkStart w:id="37" w:name="_Int_T4XqlsQA"/>
      <w:r w:rsidR="58E9967E" w:rsidRPr="00717D4C">
        <w:rPr>
          <w:color w:val="auto"/>
        </w:rPr>
        <w:t>)</w:t>
      </w:r>
      <w:r w:rsidRPr="00717D4C">
        <w:rPr>
          <w:color w:val="auto"/>
        </w:rPr>
        <w:t>.</w:t>
      </w:r>
      <w:bookmarkEnd w:id="37"/>
    </w:p>
    <w:p w14:paraId="5E295EC9" w14:textId="77777777" w:rsidR="00573B28" w:rsidRPr="00717D4C" w:rsidRDefault="00573B28" w:rsidP="002513F3">
      <w:pPr>
        <w:pStyle w:val="Nivel2"/>
        <w:rPr>
          <w:color w:val="auto"/>
        </w:rPr>
      </w:pPr>
      <w:r w:rsidRPr="00717D4C">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717D4C" w:rsidRDefault="00573B28" w:rsidP="002513F3">
      <w:pPr>
        <w:pStyle w:val="Nivel2"/>
        <w:rPr>
          <w:color w:val="auto"/>
        </w:rPr>
      </w:pPr>
      <w:r w:rsidRPr="00717D4C">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717D4C" w:rsidRDefault="00573B28" w:rsidP="002513F3">
      <w:pPr>
        <w:pStyle w:val="Nivel2"/>
        <w:rPr>
          <w:color w:val="auto"/>
        </w:rPr>
      </w:pPr>
      <w:r w:rsidRPr="00717D4C">
        <w:rPr>
          <w:color w:val="auto"/>
        </w:rPr>
        <w:t>Persistindo a irregularidade, o contratante deverá adotar as medidas necessárias à rescisão contratual nos autos do processo administrativo correspondente, assegurada ao contratado a ampla defesa.</w:t>
      </w:r>
    </w:p>
    <w:p w14:paraId="6CD68064" w14:textId="77777777" w:rsidR="00573B28" w:rsidRPr="00717D4C" w:rsidRDefault="00573B28" w:rsidP="002513F3">
      <w:pPr>
        <w:pStyle w:val="Nivel2"/>
        <w:rPr>
          <w:color w:val="auto"/>
        </w:rPr>
      </w:pPr>
      <w:r w:rsidRPr="00717D4C">
        <w:rPr>
          <w:color w:val="auto"/>
        </w:rPr>
        <w:t xml:space="preserve">Havendo a efetiva execução do objeto, os pagamentos serão realizados normalmente, até que se decida pela rescisão do contrato, caso o contratado não regularize sua situação junto ao SICAF. </w:t>
      </w:r>
    </w:p>
    <w:p w14:paraId="7C08635A" w14:textId="31F6FDAD" w:rsidR="00573B28" w:rsidRPr="00717D4C" w:rsidRDefault="3E4F9A9A" w:rsidP="00D9102A">
      <w:pPr>
        <w:pStyle w:val="Nvel01-SemNumerao"/>
        <w:rPr>
          <w:color w:val="auto"/>
        </w:rPr>
      </w:pPr>
      <w:r w:rsidRPr="00717D4C">
        <w:rPr>
          <w:color w:val="auto"/>
        </w:rPr>
        <w:t>Prazo de pagamento</w:t>
      </w:r>
    </w:p>
    <w:p w14:paraId="68D86A9B" w14:textId="290C1FEB" w:rsidR="00573B28" w:rsidRPr="00717D4C" w:rsidRDefault="00573B28" w:rsidP="002513F3">
      <w:pPr>
        <w:pStyle w:val="Nivel2"/>
        <w:rPr>
          <w:color w:val="auto"/>
        </w:rPr>
      </w:pPr>
      <w:r w:rsidRPr="00717D4C">
        <w:rPr>
          <w:color w:val="auto"/>
        </w:rPr>
        <w:t>O pagamento será efetuado no prazo máximo de até dez dias úteis, contados da finalização da liquidação da despesa, conforme seção anterior, nos termos da Instrução Normativa SEGES/ME nº 77, de 2022.</w:t>
      </w:r>
    </w:p>
    <w:p w14:paraId="517EA056" w14:textId="77777777" w:rsidR="00573B28" w:rsidRPr="00717D4C" w:rsidRDefault="00573B28" w:rsidP="002513F3">
      <w:pPr>
        <w:pStyle w:val="Nivel2"/>
        <w:rPr>
          <w:color w:val="auto"/>
        </w:rPr>
      </w:pPr>
      <w:commentRangeStart w:id="38"/>
      <w:r w:rsidRPr="00717D4C">
        <w:rPr>
          <w:color w:val="auto"/>
        </w:rPr>
        <w:lastRenderedPageBreak/>
        <w:t>No caso de atraso pelo Contratante, os valores devidos ao contratado serão atualizados monetariamente entre o termo final do prazo de pagamento até a data de sua efetiva realização, mediante aplicação do índice XXXX de correção monetária.</w:t>
      </w:r>
      <w:commentRangeEnd w:id="38"/>
      <w:r w:rsidRPr="00717D4C">
        <w:rPr>
          <w:color w:val="auto"/>
        </w:rPr>
        <w:commentReference w:id="38"/>
      </w:r>
    </w:p>
    <w:p w14:paraId="20D4BFD8" w14:textId="77777777" w:rsidR="00573B28" w:rsidRPr="00717D4C" w:rsidRDefault="00573B28" w:rsidP="00D9102A">
      <w:pPr>
        <w:pStyle w:val="Nvel01-SemNumerao"/>
        <w:rPr>
          <w:color w:val="auto"/>
        </w:rPr>
      </w:pPr>
      <w:r w:rsidRPr="00717D4C">
        <w:rPr>
          <w:color w:val="auto"/>
        </w:rPr>
        <w:t>Forma de pagamento</w:t>
      </w:r>
    </w:p>
    <w:p w14:paraId="1CD075EC" w14:textId="77777777" w:rsidR="00573B28" w:rsidRPr="00717D4C" w:rsidRDefault="00573B28" w:rsidP="00717D4C">
      <w:pPr>
        <w:pStyle w:val="Nvel2-Red"/>
      </w:pPr>
      <w:r w:rsidRPr="00717D4C">
        <w:t>O pagamento será realizado através de ordem bancária, para crédito em banco, agência e conta corrente indicados pelo contratado.</w:t>
      </w:r>
    </w:p>
    <w:p w14:paraId="0448AEE9" w14:textId="77777777" w:rsidR="00573B28" w:rsidRPr="00717D4C" w:rsidRDefault="00573B28" w:rsidP="00717D4C">
      <w:pPr>
        <w:pStyle w:val="Nvel2-Red"/>
      </w:pPr>
      <w:r w:rsidRPr="00717D4C">
        <w:t>Será considerada data do pagamento o dia em que constar como emitida a ordem bancária para pagamento.</w:t>
      </w:r>
    </w:p>
    <w:p w14:paraId="38E2474D" w14:textId="77777777" w:rsidR="002C5308" w:rsidRPr="00717D4C" w:rsidRDefault="00573B28" w:rsidP="002513F3">
      <w:pPr>
        <w:pStyle w:val="Nivel2"/>
        <w:rPr>
          <w:color w:val="auto"/>
          <w:lang w:eastAsia="en-US"/>
        </w:rPr>
      </w:pPr>
      <w:commentRangeStart w:id="39"/>
      <w:r w:rsidRPr="00717D4C">
        <w:rPr>
          <w:color w:val="auto"/>
          <w:lang w:eastAsia="en-US"/>
        </w:rPr>
        <w:t>Quando do pagamento, será efetuada a retenção tributária prevista na legislação aplicável.</w:t>
      </w:r>
      <w:commentRangeEnd w:id="39"/>
      <w:r w:rsidRPr="00717D4C">
        <w:rPr>
          <w:color w:val="auto"/>
        </w:rPr>
        <w:commentReference w:id="39"/>
      </w:r>
    </w:p>
    <w:p w14:paraId="6663A365" w14:textId="7E6E4A08" w:rsidR="00573B28" w:rsidRPr="00717D4C" w:rsidRDefault="00573B28" w:rsidP="00717D4C">
      <w:pPr>
        <w:pStyle w:val="Nivel3"/>
        <w:rPr>
          <w:lang w:eastAsia="en-US"/>
        </w:rPr>
      </w:pPr>
      <w:r w:rsidRPr="00717D4C">
        <w:rPr>
          <w:lang w:eastAsia="en-US"/>
        </w:rPr>
        <w:t>Independentemente do percentual de tributo inserido na planilha, quando houver, serão retidos na fonte, quando da realização do pagamento, os percentuais estabelecidos na legislação vigente.</w:t>
      </w:r>
    </w:p>
    <w:p w14:paraId="2EC99D1C" w14:textId="74D2C70A" w:rsidR="00573B28" w:rsidRPr="00717D4C" w:rsidRDefault="00573B28" w:rsidP="002513F3">
      <w:pPr>
        <w:pStyle w:val="Nivel2"/>
        <w:rPr>
          <w:color w:val="auto"/>
          <w:lang w:eastAsia="en-US"/>
        </w:rPr>
      </w:pPr>
      <w:r w:rsidRPr="00717D4C">
        <w:rPr>
          <w:color w:val="auto"/>
          <w:lang w:eastAsia="en-U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BB4A1FF" w14:textId="77777777" w:rsidR="00573B28" w:rsidRPr="00B4341B" w:rsidRDefault="0D0F5659" w:rsidP="00DE742E">
      <w:pPr>
        <w:pStyle w:val="Nvel1-SemNum"/>
      </w:pPr>
      <w:commentRangeStart w:id="40"/>
      <w:r w:rsidRPr="00B4341B">
        <w:t>Antecipação de pagamento</w:t>
      </w:r>
      <w:commentRangeEnd w:id="40"/>
      <w:r w:rsidR="00573B28" w:rsidRPr="00B4341B">
        <w:commentReference w:id="40"/>
      </w:r>
    </w:p>
    <w:p w14:paraId="3A5BF445" w14:textId="77777777" w:rsidR="0D0F5659" w:rsidRDefault="0D0F5659" w:rsidP="00717D4C">
      <w:pPr>
        <w:pStyle w:val="Nvel2-Red"/>
      </w:pPr>
      <w:r>
        <w:t>A presente contratação permite a antecipação de pagamento ......... (parcial/total), conforme as regras previstas no presente tópico.</w:t>
      </w:r>
    </w:p>
    <w:p w14:paraId="0F431199" w14:textId="507A03FD" w:rsidR="0D0F5659" w:rsidRDefault="0D0F5659" w:rsidP="00717D4C">
      <w:pPr>
        <w:pStyle w:val="Nvel2-Red"/>
      </w:pPr>
      <w:r>
        <w:t xml:space="preserve">O contratado emitirá recibo/nota fiscal/fatura/documento idôneo/... correspondente ao valor da antecipação de pagamento de R$ ...... (valor por extenso), tão logo ... (incluir condicionante – </w:t>
      </w:r>
      <w:proofErr w:type="spellStart"/>
      <w:r>
        <w:t>ex</w:t>
      </w:r>
      <w:proofErr w:type="spellEnd"/>
      <w:r>
        <w:t>: seja assinado o termo de contrato, ou seja, prestada a garantia etc.), para que o contratante efetue o pagamento antecipado.</w:t>
      </w:r>
    </w:p>
    <w:p w14:paraId="4ADC0BD7" w14:textId="77777777" w:rsidR="0D0F5659" w:rsidRDefault="0D0F5659" w:rsidP="00717D4C">
      <w:pPr>
        <w:pStyle w:val="Nvel2-Red"/>
      </w:pPr>
      <w:r>
        <w:t>Para as etapas seguintes do contrato, a antecipação do pagamento ocorrerá da seguinte forma:</w:t>
      </w:r>
    </w:p>
    <w:p w14:paraId="72B79A6A" w14:textId="77777777" w:rsidR="0D0F5659" w:rsidRDefault="0D0F5659" w:rsidP="00717D4C">
      <w:pPr>
        <w:pStyle w:val="Nvel3-R"/>
      </w:pPr>
      <w:r>
        <w:t>R$</w:t>
      </w:r>
      <w:proofErr w:type="gramStart"/>
      <w:r>
        <w:t>.....</w:t>
      </w:r>
      <w:proofErr w:type="gramEnd"/>
      <w:r>
        <w:t xml:space="preserve"> (valor em extenso) quando do início da segunda etapa.</w:t>
      </w:r>
    </w:p>
    <w:p w14:paraId="7F4083EB" w14:textId="77777777" w:rsidR="0D0F5659" w:rsidRDefault="0D0F5659" w:rsidP="00717D4C">
      <w:pPr>
        <w:pStyle w:val="Nvel3-R"/>
      </w:pPr>
      <w:r>
        <w:t>(...)</w:t>
      </w:r>
      <w:commentRangeStart w:id="41"/>
      <w:commentRangeEnd w:id="41"/>
      <w:r>
        <w:commentReference w:id="41"/>
      </w:r>
    </w:p>
    <w:p w14:paraId="7745E8E5" w14:textId="77777777" w:rsidR="0D0F5659" w:rsidRDefault="0D0F5659" w:rsidP="00717D4C">
      <w:pPr>
        <w:pStyle w:val="Nvel2-Red"/>
      </w:pPr>
      <w:r>
        <w:t>Fica o contratado obrigado a devolver, com correção monetária, a integralidade do valor antecipado na hipótese de inexecução do objeto.</w:t>
      </w:r>
    </w:p>
    <w:p w14:paraId="6088EFE6" w14:textId="77777777" w:rsidR="0D0F5659" w:rsidRDefault="0D0F5659" w:rsidP="00717D4C">
      <w:pPr>
        <w:pStyle w:val="Nvel3-R"/>
      </w:pPr>
      <w:r>
        <w:t>No caso de inexecução parcial, deverá haver a devolução do valor relativo à parcela não-executada do contrato.</w:t>
      </w:r>
    </w:p>
    <w:p w14:paraId="5A3A029C" w14:textId="77777777" w:rsidR="0D0F5659" w:rsidRDefault="0D0F5659" w:rsidP="00717D4C">
      <w:pPr>
        <w:pStyle w:val="Nvel3-R"/>
        <w:rPr>
          <w:lang w:eastAsia="en-US"/>
        </w:rPr>
      </w:pPr>
      <w:r w:rsidRPr="3E524460">
        <w:rPr>
          <w:lang w:eastAsia="en-US"/>
        </w:rPr>
        <w:t xml:space="preserve">O valor relativo à parcela antecipada e não executada do contrato será atualizado monetariamente pela variação acumulada do   ........ (especificar o índice de correção monetária a ser </w:t>
      </w:r>
      <w:r w:rsidRPr="3E524460">
        <w:rPr>
          <w:lang w:eastAsia="en-US"/>
        </w:rPr>
        <w:lastRenderedPageBreak/>
        <w:t>adotado), ou outro índice que venha a substituí-lo, desde a data do pagamento da antecipação até a data da devolução.</w:t>
      </w:r>
      <w:commentRangeStart w:id="42"/>
      <w:commentRangeEnd w:id="42"/>
      <w:r>
        <w:commentReference w:id="42"/>
      </w:r>
    </w:p>
    <w:p w14:paraId="3A9CEE7D" w14:textId="77777777" w:rsidR="0D0F5659" w:rsidRDefault="0D0F5659" w:rsidP="00717D4C">
      <w:pPr>
        <w:pStyle w:val="Nvel2-Red"/>
      </w:pPr>
      <w:r>
        <w:t>A liquidação ocorrerá de acordo com as regras do tópico respectivo deste instrumento.</w:t>
      </w:r>
    </w:p>
    <w:p w14:paraId="4D8EC9BA" w14:textId="77777777" w:rsidR="0D0F5659" w:rsidRDefault="0D0F5659" w:rsidP="00717D4C">
      <w:pPr>
        <w:pStyle w:val="Nvel2-Red"/>
        <w:rPr>
          <w:lang w:eastAsia="en-US"/>
        </w:rPr>
      </w:pPr>
      <w:r w:rsidRPr="3E524460">
        <w:rPr>
          <w:lang w:eastAsia="en-US"/>
        </w:rPr>
        <w:t xml:space="preserve">O pagamento antecipado será efetuado no prazo máximo de até </w:t>
      </w:r>
      <w:proofErr w:type="gramStart"/>
      <w:r w:rsidRPr="3E524460">
        <w:rPr>
          <w:lang w:eastAsia="en-US"/>
        </w:rPr>
        <w:t>.....</w:t>
      </w:r>
      <w:proofErr w:type="gramEnd"/>
      <w:r w:rsidRPr="3E524460">
        <w:rPr>
          <w:lang w:eastAsia="en-US"/>
        </w:rPr>
        <w:t xml:space="preserve"> (....) dias, contados do recebimento do ...... (recibo OU nota fiscal OU fatura OU documento idôneo).</w:t>
      </w:r>
    </w:p>
    <w:p w14:paraId="393792B6" w14:textId="77777777" w:rsidR="0D0F5659" w:rsidRDefault="0D0F5659" w:rsidP="00717D4C">
      <w:pPr>
        <w:pStyle w:val="Nvel2-Red"/>
      </w:pPr>
      <w:r>
        <w:t>A antecipação de pagamento dispensa o ateste ou recebimento prévios do objeto, os quais deverão ocorrer após a regular execução da parcela contratual a que se refere o valor antecipado.</w:t>
      </w:r>
    </w:p>
    <w:p w14:paraId="7126A9EF" w14:textId="77777777" w:rsidR="00573B28" w:rsidRDefault="0D0F5659" w:rsidP="00717D4C">
      <w:pPr>
        <w:pStyle w:val="Nvel2-Red"/>
      </w:pPr>
      <w:commentRangeStart w:id="43"/>
      <w:r>
        <w:t>O pagamento de que trata este item está condicionado à tomada das seguintes providências pelo contratado:</w:t>
      </w:r>
    </w:p>
    <w:p w14:paraId="48E1D77B" w14:textId="77777777" w:rsidR="00573B28" w:rsidRDefault="0D0F5659" w:rsidP="00717D4C">
      <w:pPr>
        <w:pStyle w:val="Nvel3-R"/>
      </w:pPr>
      <w:commentRangeStart w:id="44"/>
      <w:r>
        <w:t>comprovação da execução da etapa imediatamente anterior do objeto pelo contratado, para a antecipação do valor remanescente;</w:t>
      </w:r>
      <w:commentRangeEnd w:id="44"/>
      <w:r>
        <w:commentReference w:id="44"/>
      </w:r>
    </w:p>
    <w:p w14:paraId="5DECF02B" w14:textId="6CB1FDA8" w:rsidR="00573B28" w:rsidRDefault="0D0F5659" w:rsidP="00717D4C">
      <w:pPr>
        <w:pStyle w:val="Nvel3-R"/>
      </w:pPr>
      <w:commentRangeStart w:id="45"/>
      <w:r>
        <w:t xml:space="preserve">prestação da garantia adicional nas modalidades de que trata o </w:t>
      </w:r>
      <w:hyperlink r:id="rId25" w:anchor="art96">
        <w:r w:rsidRPr="3E524460">
          <w:rPr>
            <w:rStyle w:val="Hyperlink"/>
          </w:rPr>
          <w:t>art. 96 da Lei nº 14.133, de 2021</w:t>
        </w:r>
      </w:hyperlink>
      <w:r>
        <w:t>, no percentual de ...%.</w:t>
      </w:r>
      <w:commentRangeEnd w:id="45"/>
      <w:r>
        <w:commentReference w:id="45"/>
      </w:r>
      <w:commentRangeEnd w:id="43"/>
      <w:r>
        <w:commentReference w:id="43"/>
      </w:r>
    </w:p>
    <w:p w14:paraId="31136D19" w14:textId="7419B37E" w:rsidR="0D0F5659" w:rsidRDefault="527B8835" w:rsidP="00717D4C">
      <w:pPr>
        <w:pStyle w:val="Nvel2-Red"/>
      </w:pPr>
      <w:r>
        <w:t xml:space="preserve">O pagamento do valor a ser antecipado ocorrerá respeitando eventuais retenções tributárias </w:t>
      </w:r>
      <w:r w:rsidR="1F0A109A">
        <w:t>incidentes</w:t>
      </w:r>
      <w:r>
        <w:t>.</w:t>
      </w:r>
    </w:p>
    <w:p w14:paraId="329F2A9A" w14:textId="77777777" w:rsidR="00573B28" w:rsidRPr="00717D4C" w:rsidRDefault="75C2717A" w:rsidP="00D9102A">
      <w:pPr>
        <w:pStyle w:val="Nvel01-SemNumerao"/>
        <w:rPr>
          <w:color w:val="auto"/>
        </w:rPr>
      </w:pPr>
      <w:commentRangeStart w:id="46"/>
      <w:r w:rsidRPr="00717D4C">
        <w:rPr>
          <w:color w:val="auto"/>
        </w:rPr>
        <w:t>Cessão de crédito</w:t>
      </w:r>
      <w:commentRangeEnd w:id="46"/>
      <w:r w:rsidR="00573B28" w:rsidRPr="00717D4C">
        <w:rPr>
          <w:color w:val="auto"/>
        </w:rPr>
        <w:commentReference w:id="46"/>
      </w:r>
    </w:p>
    <w:p w14:paraId="22194359" w14:textId="43989884" w:rsidR="0D89CE29" w:rsidRPr="00717D4C" w:rsidRDefault="0D89CE29" w:rsidP="002513F3">
      <w:pPr>
        <w:pStyle w:val="Nivel2"/>
        <w:rPr>
          <w:color w:val="auto"/>
        </w:rPr>
      </w:pPr>
      <w:bookmarkStart w:id="47" w:name="_Ref154079654"/>
      <w:r w:rsidRPr="00717D4C">
        <w:rPr>
          <w:color w:val="auto"/>
        </w:rPr>
        <w:t>É admitida a cessão fiduciária de direitos creditícios com instituição financeira, nos termos e de acordo com os procedimentos previstos na Instrução Normativa SEGES/ME nº 53, de 8 de julho de 2020, conforme as regras deste presente tópico.</w:t>
      </w:r>
      <w:bookmarkEnd w:id="47"/>
    </w:p>
    <w:p w14:paraId="1C624F26" w14:textId="2AA031DA" w:rsidR="00573B28" w:rsidRPr="00124E1E" w:rsidRDefault="0D89CE29" w:rsidP="00717D4C">
      <w:pPr>
        <w:pStyle w:val="Nvel3-R"/>
      </w:pPr>
      <w:r w:rsidRPr="00124E1E">
        <w:t>As</w:t>
      </w:r>
      <w:commentRangeStart w:id="48"/>
      <w:r w:rsidRPr="00124E1E">
        <w:t xml:space="preserve"> cessões de crédito</w:t>
      </w:r>
      <w:commentRangeEnd w:id="48"/>
      <w:r w:rsidRPr="00124E1E">
        <w:commentReference w:id="48"/>
      </w:r>
      <w:r w:rsidRPr="00124E1E">
        <w:t xml:space="preserve"> </w:t>
      </w:r>
      <w:r w:rsidR="00124E1E" w:rsidRPr="00124E1E">
        <w:rPr>
          <w:rStyle w:val="normaltextrun"/>
          <w:i w:val="0"/>
          <w:iCs w:val="0"/>
        </w:rPr>
        <w:t xml:space="preserve">não abrangidas pela Instrução Normativa SEGES/ME nº 53, de 8 de julho de 2020, </w:t>
      </w:r>
      <w:r w:rsidRPr="00124E1E">
        <w:t>dependerão de prévia aprovação do contratante.</w:t>
      </w:r>
    </w:p>
    <w:p w14:paraId="647C1BA7" w14:textId="458EC989" w:rsidR="0D89CE29" w:rsidRPr="00124E1E" w:rsidRDefault="59BE3F73" w:rsidP="002513F3">
      <w:pPr>
        <w:pStyle w:val="Nivel2"/>
        <w:rPr>
          <w:lang w:eastAsia="en-US"/>
        </w:rPr>
      </w:pPr>
      <w:commentRangeStart w:id="49"/>
      <w:r w:rsidRPr="00124E1E">
        <w:rPr>
          <w:lang w:eastAsia="en-US"/>
        </w:rPr>
        <w:t>A eficácia da cessão de crédito</w:t>
      </w:r>
      <w:commentRangeEnd w:id="49"/>
      <w:r w:rsidR="00124E1E" w:rsidRPr="00124E1E">
        <w:rPr>
          <w:rStyle w:val="Refdecomentrio"/>
          <w:rFonts w:eastAsiaTheme="minorEastAsia" w:cs="Tahoma"/>
          <w:i w:val="0"/>
          <w:iCs w:val="0"/>
        </w:rPr>
        <w:commentReference w:id="49"/>
      </w:r>
      <w:r w:rsidR="00124E1E" w:rsidRPr="00124E1E">
        <w:rPr>
          <w:rStyle w:val="Ttulo2Char"/>
          <w:rFonts w:ascii="Arial" w:hAnsi="Arial"/>
          <w:i w:val="0"/>
          <w:iCs w:val="0"/>
          <w:color w:val="FF0000"/>
        </w:rPr>
        <w:t xml:space="preserve"> </w:t>
      </w:r>
      <w:r w:rsidR="00124E1E" w:rsidRPr="00124E1E">
        <w:rPr>
          <w:rStyle w:val="normaltextrun"/>
          <w:rFonts w:ascii="Arial" w:hAnsi="Arial"/>
          <w:i w:val="0"/>
          <w:iCs w:val="0"/>
        </w:rPr>
        <w:t>não abrangida pela Instrução Normativa SEGES/ME nº 53, de 8 de julho de 2020,</w:t>
      </w:r>
      <w:r w:rsidRPr="00124E1E">
        <w:rPr>
          <w:lang w:eastAsia="en-US"/>
        </w:rPr>
        <w:t xml:space="preserve"> em relação à Administração, está condicionada à celebração de termo aditivo ao contrato administrativo.</w:t>
      </w:r>
    </w:p>
    <w:p w14:paraId="0C024AAA" w14:textId="764D1F3B" w:rsidR="0D89CE29" w:rsidRPr="00717D4C" w:rsidRDefault="59BE3F73" w:rsidP="002513F3">
      <w:pPr>
        <w:pStyle w:val="Nivel2"/>
        <w:rPr>
          <w:color w:val="auto"/>
          <w:lang w:eastAsia="en-US"/>
        </w:rPr>
      </w:pPr>
      <w:r w:rsidRPr="00717D4C">
        <w:rPr>
          <w:color w:val="auto"/>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26" w:anchor="art12">
        <w:r w:rsidRPr="00717D4C">
          <w:rPr>
            <w:rStyle w:val="Hyperlink"/>
            <w:color w:val="auto"/>
            <w:lang w:eastAsia="en-US"/>
          </w:rPr>
          <w:t>art. 12 da Lei nº 8.429, de 1992</w:t>
        </w:r>
      </w:hyperlink>
      <w:r w:rsidRPr="00717D4C">
        <w:rPr>
          <w:color w:val="auto"/>
          <w:lang w:eastAsia="en-US"/>
        </w:rPr>
        <w:t xml:space="preserve">, nos termos do </w:t>
      </w:r>
      <w:hyperlink r:id="rId27">
        <w:r w:rsidRPr="00717D4C">
          <w:rPr>
            <w:rStyle w:val="Hyperlink"/>
            <w:color w:val="auto"/>
            <w:lang w:eastAsia="en-US"/>
          </w:rPr>
          <w:t>Parecer JL-01, de 18 de maio de 2020.</w:t>
        </w:r>
      </w:hyperlink>
    </w:p>
    <w:p w14:paraId="0B215F34" w14:textId="0FEA6498" w:rsidR="00573B28" w:rsidRPr="00717D4C" w:rsidRDefault="59BE3F73" w:rsidP="002513F3">
      <w:pPr>
        <w:pStyle w:val="Nivel2"/>
        <w:rPr>
          <w:color w:val="auto"/>
        </w:rPr>
      </w:pPr>
      <w:commentRangeStart w:id="50"/>
      <w:r w:rsidRPr="00717D4C">
        <w:rPr>
          <w:color w:val="auto"/>
          <w:lang w:eastAsia="en-US"/>
        </w:rPr>
        <w:t xml:space="preserve">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w:t>
      </w:r>
      <w:r w:rsidRPr="00717D4C">
        <w:rPr>
          <w:color w:val="auto"/>
          <w:lang w:eastAsia="en-US"/>
        </w:rPr>
        <w:lastRenderedPageBreak/>
        <w:t>direito público incidente sobre os contratos administrativos, incluindo a possibilidade de pagamento em conta vinculada ou de pagamento pela efetiva comprovação do fato gerador, quando for o caso, e o desconto de multas, glosas e prejuízos causados à Administração.</w:t>
      </w:r>
      <w:commentRangeStart w:id="51"/>
      <w:r w:rsidR="383C0917" w:rsidRPr="00717D4C">
        <w:rPr>
          <w:color w:val="auto"/>
          <w:sz w:val="19"/>
          <w:szCs w:val="19"/>
        </w:rPr>
        <w:t xml:space="preserve"> (INSTRUÇÃO NORMATIVA Nº 53, DE 8 DE JULHO DE 2020 e Anexos)</w:t>
      </w:r>
      <w:commentRangeEnd w:id="51"/>
      <w:r w:rsidRPr="00717D4C">
        <w:rPr>
          <w:color w:val="auto"/>
        </w:rPr>
        <w:commentReference w:id="51"/>
      </w:r>
    </w:p>
    <w:p w14:paraId="30320A24" w14:textId="77777777" w:rsidR="0D89CE29" w:rsidRPr="00717D4C" w:rsidRDefault="75C2717A" w:rsidP="002513F3">
      <w:pPr>
        <w:pStyle w:val="Nivel2"/>
        <w:rPr>
          <w:color w:val="auto"/>
          <w:lang w:eastAsia="en-US"/>
        </w:rPr>
      </w:pPr>
      <w:r w:rsidRPr="00717D4C">
        <w:rPr>
          <w:color w:val="auto"/>
          <w:lang w:eastAsia="en-US"/>
        </w:rPr>
        <w:t>A cessão de crédito não afetará a execução do objeto contratado, que continuará sob a integral responsabilidade do contratado.</w:t>
      </w:r>
      <w:commentRangeEnd w:id="50"/>
      <w:r w:rsidRPr="00717D4C">
        <w:rPr>
          <w:color w:val="auto"/>
        </w:rPr>
        <w:commentReference w:id="50"/>
      </w:r>
    </w:p>
    <w:p w14:paraId="30006C7D" w14:textId="77777777" w:rsidR="002513F3" w:rsidRDefault="002513F3" w:rsidP="00DE742E">
      <w:pPr>
        <w:pStyle w:val="Nivel01"/>
      </w:pPr>
    </w:p>
    <w:p w14:paraId="610C3219" w14:textId="4B4D4E5D" w:rsidR="00573B28" w:rsidRPr="002513F3" w:rsidRDefault="7C90B181" w:rsidP="00986E3F">
      <w:pPr>
        <w:pStyle w:val="Nivel01"/>
        <w:numPr>
          <w:ilvl w:val="0"/>
          <w:numId w:val="1"/>
        </w:numPr>
        <w:rPr>
          <w:rFonts w:eastAsia="Calibri"/>
          <w:highlight w:val="cyan"/>
        </w:rPr>
      </w:pPr>
      <w:r w:rsidRPr="00F34FEE">
        <w:rPr>
          <w:highlight w:val="green"/>
        </w:rPr>
        <w:t xml:space="preserve">FORMA E CRITÉRIOS DE SELEÇÃO </w:t>
      </w:r>
      <w:r w:rsidR="699FEF2F" w:rsidRPr="00F34FEE">
        <w:rPr>
          <w:highlight w:val="green"/>
        </w:rPr>
        <w:t>E REGIME DE EXECUÇÃO</w:t>
      </w:r>
    </w:p>
    <w:p w14:paraId="2BEAE337" w14:textId="77777777" w:rsidR="00573B28" w:rsidRPr="007E40DB" w:rsidRDefault="00573B28" w:rsidP="00D9102A">
      <w:pPr>
        <w:pStyle w:val="Nvel01-SemNumerao"/>
        <w:rPr>
          <w:rFonts w:eastAsiaTheme="minorEastAsia"/>
        </w:rPr>
      </w:pPr>
      <w:r w:rsidRPr="007E40DB">
        <w:t>Forma de seleção e critério de julgamento da proposta</w:t>
      </w:r>
    </w:p>
    <w:p w14:paraId="123D3902" w14:textId="0684F436" w:rsidR="002513F3" w:rsidRPr="002513F3" w:rsidRDefault="002513F3" w:rsidP="002513F3">
      <w:pPr>
        <w:pStyle w:val="Nivel2"/>
        <w:rPr>
          <w:rStyle w:val="normaltextrun"/>
          <w:i w:val="0"/>
          <w:iCs w:val="0"/>
        </w:rPr>
      </w:pPr>
      <w:r w:rsidRPr="002513F3">
        <w:rPr>
          <w:rStyle w:val="normaltextrun"/>
          <w:rFonts w:ascii="Arial" w:hAnsi="Arial"/>
        </w:rPr>
        <w:t xml:space="preserve">O </w:t>
      </w:r>
      <w:r w:rsidRPr="00F34FEE">
        <w:rPr>
          <w:rStyle w:val="normaltextrun"/>
          <w:i w:val="0"/>
          <w:iCs w:val="0"/>
          <w:highlight w:val="green"/>
        </w:rPr>
        <w:t>contratado</w:t>
      </w:r>
      <w:r>
        <w:rPr>
          <w:rStyle w:val="normaltextrun"/>
          <w:i w:val="0"/>
          <w:iCs w:val="0"/>
        </w:rPr>
        <w:t xml:space="preserve"> </w:t>
      </w:r>
      <w:r w:rsidRPr="002513F3">
        <w:rPr>
          <w:rStyle w:val="normaltextrun"/>
          <w:rFonts w:ascii="Arial" w:hAnsi="Arial"/>
        </w:rPr>
        <w:t>será selecionado por meio da realização de procedimento de dispensa de licitação, na forma eletrônica, com fundamento na hipótese do art. 75, inciso ......... da Lei nº 14.133/2021 (indicar um dos incisos do art. 75, da Lei n.º 14.133/2021, conforme o caso concreto), que culminará com a seleção da proposta de ...............(MENOR PREÇO POR GRUPO/ITEM/GLOBAL OU MAIOR DESCONTO).</w:t>
      </w:r>
    </w:p>
    <w:p w14:paraId="27C6021C" w14:textId="759A23C3" w:rsidR="002513F3" w:rsidRPr="002513F3" w:rsidRDefault="002513F3" w:rsidP="002513F3">
      <w:pPr>
        <w:pStyle w:val="Nivel2"/>
        <w:numPr>
          <w:ilvl w:val="0"/>
          <w:numId w:val="0"/>
        </w:numPr>
        <w:ind w:left="999"/>
        <w:rPr>
          <w:rStyle w:val="normaltextrun"/>
          <w:b/>
        </w:rPr>
      </w:pPr>
      <w:r w:rsidRPr="002513F3">
        <w:rPr>
          <w:rStyle w:val="normaltextrun"/>
          <w:b/>
          <w:iCs w:val="0"/>
        </w:rPr>
        <w:t>OU</w:t>
      </w:r>
    </w:p>
    <w:p w14:paraId="179CDEEF" w14:textId="37957D0A" w:rsidR="002513F3" w:rsidRPr="002513F3" w:rsidRDefault="002513F3" w:rsidP="002513F3">
      <w:pPr>
        <w:pStyle w:val="Nivel2"/>
        <w:rPr>
          <w:rStyle w:val="normaltextrun"/>
        </w:rPr>
      </w:pPr>
      <w:r w:rsidRPr="002513F3">
        <w:rPr>
          <w:rStyle w:val="normaltextrun"/>
          <w:rFonts w:ascii="Arial" w:hAnsi="Arial"/>
        </w:rPr>
        <w:t xml:space="preserve">O </w:t>
      </w:r>
      <w:r w:rsidRPr="00F34FEE">
        <w:rPr>
          <w:rStyle w:val="normaltextrun"/>
          <w:i w:val="0"/>
          <w:iCs w:val="0"/>
          <w:highlight w:val="green"/>
        </w:rPr>
        <w:t>contratado</w:t>
      </w:r>
      <w:r>
        <w:rPr>
          <w:rStyle w:val="normaltextrun"/>
          <w:i w:val="0"/>
          <w:iCs w:val="0"/>
        </w:rPr>
        <w:t xml:space="preserve"> </w:t>
      </w:r>
      <w:r w:rsidRPr="002513F3">
        <w:rPr>
          <w:rStyle w:val="normaltextrun"/>
          <w:rFonts w:ascii="Arial" w:hAnsi="Arial"/>
        </w:rPr>
        <w:t>será selecionado por meio da realização de procedimento de dispensa de licitação, com fundamento na hipótese do art. 75, inciso ........., da Lei nº 14.133/2021 (indicar um dos incisos do art. 75, da Lei nº 14.133/2021, conforme o caso concreto). </w:t>
      </w:r>
      <w:r w:rsidRPr="002513F3">
        <w:rPr>
          <w:rStyle w:val="normaltextrun"/>
          <w:rFonts w:ascii="Arial" w:hAnsi="Arial"/>
          <w:i w:val="0"/>
          <w:iCs w:val="0"/>
        </w:rPr>
        <w:t> </w:t>
      </w:r>
    </w:p>
    <w:p w14:paraId="01312F9A" w14:textId="3D807F9B" w:rsidR="002513F3" w:rsidRDefault="002513F3" w:rsidP="002513F3">
      <w:pPr>
        <w:pStyle w:val="Nivel2"/>
        <w:numPr>
          <w:ilvl w:val="0"/>
          <w:numId w:val="0"/>
        </w:numPr>
        <w:rPr>
          <w:rStyle w:val="normaltextrun"/>
        </w:rPr>
      </w:pPr>
    </w:p>
    <w:p w14:paraId="05AC3774" w14:textId="4D84E4F1" w:rsidR="002513F3" w:rsidRPr="002513F3" w:rsidRDefault="002513F3" w:rsidP="002513F3">
      <w:pPr>
        <w:pStyle w:val="Nivel2"/>
        <w:numPr>
          <w:ilvl w:val="0"/>
          <w:numId w:val="0"/>
        </w:numPr>
        <w:ind w:left="708"/>
        <w:rPr>
          <w:rStyle w:val="normaltextrun"/>
          <w:b/>
          <w:i w:val="0"/>
          <w:iCs w:val="0"/>
        </w:rPr>
      </w:pPr>
      <w:r w:rsidRPr="002513F3">
        <w:rPr>
          <w:rStyle w:val="normaltextrun"/>
          <w:b/>
        </w:rPr>
        <w:t>OU</w:t>
      </w:r>
    </w:p>
    <w:p w14:paraId="0C748BE1" w14:textId="589298E3" w:rsidR="002513F3" w:rsidRPr="002513F3" w:rsidRDefault="002513F3" w:rsidP="002513F3">
      <w:pPr>
        <w:pStyle w:val="Nivel2"/>
        <w:rPr>
          <w:rStyle w:val="normaltextrun"/>
        </w:rPr>
      </w:pPr>
      <w:r w:rsidRPr="002513F3">
        <w:rPr>
          <w:rStyle w:val="normaltextrun"/>
          <w:rFonts w:ascii="Arial" w:hAnsi="Arial"/>
        </w:rPr>
        <w:t xml:space="preserve">O </w:t>
      </w:r>
      <w:r w:rsidRPr="00F34FEE">
        <w:rPr>
          <w:rStyle w:val="normaltextrun"/>
          <w:i w:val="0"/>
          <w:iCs w:val="0"/>
          <w:highlight w:val="green"/>
        </w:rPr>
        <w:t>contratado</w:t>
      </w:r>
      <w:r>
        <w:rPr>
          <w:rStyle w:val="normaltextrun"/>
          <w:i w:val="0"/>
          <w:iCs w:val="0"/>
        </w:rPr>
        <w:t xml:space="preserve"> </w:t>
      </w:r>
      <w:r w:rsidRPr="002513F3">
        <w:rPr>
          <w:rStyle w:val="normaltextrun"/>
          <w:rFonts w:ascii="Arial" w:hAnsi="Arial"/>
        </w:rPr>
        <w:t>será selecionado por meio da realização de procedimento de inexigibilidade de licitação, com fundamento na hipótese do art. 74, ........., da Lei nº 14.133/2021 (indicar o caput ou um dos incisos do art. 74, da Lei nº 14.133/2021, conforme o caso concreto). </w:t>
      </w:r>
      <w:r w:rsidRPr="002513F3">
        <w:rPr>
          <w:rStyle w:val="normaltextrun"/>
          <w:rFonts w:ascii="Arial" w:hAnsi="Arial"/>
          <w:i w:val="0"/>
          <w:iCs w:val="0"/>
        </w:rPr>
        <w:t> </w:t>
      </w:r>
    </w:p>
    <w:p w14:paraId="5AAD83D6" w14:textId="77777777" w:rsidR="002513F3" w:rsidRDefault="002513F3" w:rsidP="00D9102A">
      <w:pPr>
        <w:pStyle w:val="Nvel01-SemNumerao"/>
      </w:pPr>
    </w:p>
    <w:p w14:paraId="4C957AC2" w14:textId="7E555D20" w:rsidR="2E299CAF" w:rsidRDefault="5267C812" w:rsidP="00D9102A">
      <w:pPr>
        <w:pStyle w:val="Nvel01-SemNumerao"/>
        <w:rPr>
          <w:rFonts w:eastAsia="MS Mincho"/>
          <w:color w:val="000000" w:themeColor="text1"/>
        </w:rPr>
      </w:pPr>
      <w:commentRangeStart w:id="52"/>
      <w:r w:rsidRPr="58A0B14B">
        <w:t>Regime de execução</w:t>
      </w:r>
      <w:commentRangeEnd w:id="52"/>
      <w:r>
        <w:commentReference w:id="52"/>
      </w:r>
    </w:p>
    <w:p w14:paraId="05AC3151" w14:textId="1E9671C3" w:rsidR="2E299CAF" w:rsidRDefault="2E299CAF" w:rsidP="002513F3">
      <w:pPr>
        <w:pStyle w:val="Nivel2"/>
        <w:rPr>
          <w:rFonts w:eastAsia="MS Mincho"/>
        </w:rPr>
      </w:pPr>
      <w:r w:rsidRPr="58A0B14B">
        <w:t>O regime de execução do contrato será [....].</w:t>
      </w:r>
    </w:p>
    <w:p w14:paraId="7EA7CABB" w14:textId="77777777" w:rsidR="002513F3" w:rsidRDefault="002513F3" w:rsidP="00D9102A">
      <w:pPr>
        <w:pStyle w:val="Nvel01-SemNumerao"/>
      </w:pPr>
    </w:p>
    <w:p w14:paraId="55B01B0C" w14:textId="68CF9584" w:rsidR="00573B28" w:rsidRPr="00F34FEE" w:rsidRDefault="00573B28" w:rsidP="00D9102A">
      <w:pPr>
        <w:pStyle w:val="Nvel01-SemNumerao"/>
        <w:rPr>
          <w:color w:val="auto"/>
          <w:highlight w:val="green"/>
        </w:rPr>
      </w:pPr>
      <w:r w:rsidRPr="00F34FEE">
        <w:rPr>
          <w:color w:val="auto"/>
          <w:highlight w:val="green"/>
        </w:rPr>
        <w:t>Exigências de habilitação</w:t>
      </w:r>
    </w:p>
    <w:p w14:paraId="76A06040" w14:textId="54CE1057" w:rsidR="002513F3" w:rsidRPr="00F34FEE" w:rsidRDefault="002513F3" w:rsidP="002513F3">
      <w:pPr>
        <w:pStyle w:val="Nivel2"/>
        <w:rPr>
          <w:rFonts w:ascii="Arial" w:hAnsi="Arial"/>
          <w:color w:val="auto"/>
          <w:highlight w:val="green"/>
        </w:rPr>
      </w:pPr>
      <w:r w:rsidRPr="00F34FEE">
        <w:rPr>
          <w:rStyle w:val="normaltextrun"/>
          <w:color w:val="auto"/>
          <w:highlight w:val="green"/>
        </w:rPr>
        <w:t>Previamente à celebração do contrato, a Administração verificará o eventual descumprimento das condições para contratação, especialmente quanto à existência de sanção que a impeça, mediante a consulta a cadastros informativos oficiais, tais como:  </w:t>
      </w:r>
      <w:r w:rsidRPr="00F34FEE">
        <w:rPr>
          <w:rStyle w:val="eop"/>
          <w:color w:val="auto"/>
          <w:highlight w:val="green"/>
        </w:rPr>
        <w:t> </w:t>
      </w:r>
    </w:p>
    <w:p w14:paraId="01995E48" w14:textId="77777777" w:rsidR="002513F3" w:rsidRPr="00F34FEE" w:rsidRDefault="002513F3" w:rsidP="002513F3">
      <w:pPr>
        <w:pStyle w:val="paragraph"/>
        <w:spacing w:before="0" w:beforeAutospacing="0" w:after="0" w:afterAutospacing="0"/>
        <w:ind w:left="2124"/>
        <w:jc w:val="both"/>
        <w:textAlignment w:val="baseline"/>
        <w:rPr>
          <w:rFonts w:ascii="Arial" w:hAnsi="Arial" w:cs="Arial"/>
          <w:sz w:val="20"/>
          <w:szCs w:val="20"/>
          <w:highlight w:val="green"/>
        </w:rPr>
      </w:pPr>
      <w:r w:rsidRPr="00F34FEE">
        <w:rPr>
          <w:rStyle w:val="normaltextrun"/>
          <w:rFonts w:ascii="Arial" w:hAnsi="Arial" w:cs="Arial"/>
          <w:i/>
          <w:iCs/>
          <w:sz w:val="20"/>
          <w:szCs w:val="20"/>
          <w:highlight w:val="green"/>
        </w:rPr>
        <w:t xml:space="preserve">a) SICAF;  </w:t>
      </w:r>
      <w:r w:rsidRPr="00F34FEE">
        <w:rPr>
          <w:rStyle w:val="eop"/>
          <w:rFonts w:ascii="Arial" w:hAnsi="Arial" w:cs="Arial"/>
          <w:sz w:val="20"/>
          <w:szCs w:val="20"/>
          <w:highlight w:val="green"/>
        </w:rPr>
        <w:t> </w:t>
      </w:r>
    </w:p>
    <w:p w14:paraId="73C29A57" w14:textId="77777777" w:rsidR="002513F3" w:rsidRPr="00F34FEE" w:rsidRDefault="002513F3" w:rsidP="002513F3">
      <w:pPr>
        <w:pStyle w:val="paragraph"/>
        <w:spacing w:before="0" w:beforeAutospacing="0" w:after="0" w:afterAutospacing="0"/>
        <w:ind w:left="2124"/>
        <w:jc w:val="both"/>
        <w:textAlignment w:val="baseline"/>
        <w:rPr>
          <w:rFonts w:ascii="Arial" w:hAnsi="Arial" w:cs="Arial"/>
          <w:sz w:val="20"/>
          <w:szCs w:val="20"/>
          <w:highlight w:val="green"/>
        </w:rPr>
      </w:pPr>
      <w:r w:rsidRPr="00F34FEE">
        <w:rPr>
          <w:rStyle w:val="normaltextrun"/>
          <w:rFonts w:ascii="Arial" w:hAnsi="Arial" w:cs="Arial"/>
          <w:i/>
          <w:iCs/>
          <w:sz w:val="20"/>
          <w:szCs w:val="20"/>
          <w:highlight w:val="green"/>
        </w:rPr>
        <w:t>b) Cadastro Nacional de Empresas Inidôneas e Suspensas - CEIS, mantido pela Controladoria-Geral da União (</w:t>
      </w:r>
      <w:hyperlink r:id="rId28" w:tgtFrame="_blank" w:history="1">
        <w:r w:rsidRPr="00F34FEE">
          <w:rPr>
            <w:rStyle w:val="normaltextrun"/>
            <w:rFonts w:ascii="Arial" w:hAnsi="Arial" w:cs="Arial"/>
            <w:i/>
            <w:iCs/>
            <w:sz w:val="20"/>
            <w:szCs w:val="20"/>
            <w:highlight w:val="green"/>
            <w:u w:val="single"/>
          </w:rPr>
          <w:t>www.portaldatransparencia.gov.br/ceis</w:t>
        </w:r>
      </w:hyperlink>
      <w:r w:rsidRPr="00F34FEE">
        <w:rPr>
          <w:rStyle w:val="normaltextrun"/>
          <w:rFonts w:ascii="Arial" w:hAnsi="Arial" w:cs="Arial"/>
          <w:i/>
          <w:iCs/>
          <w:sz w:val="20"/>
          <w:szCs w:val="20"/>
          <w:highlight w:val="green"/>
        </w:rPr>
        <w:t>);  </w:t>
      </w:r>
      <w:r w:rsidRPr="00F34FEE">
        <w:rPr>
          <w:rStyle w:val="eop"/>
          <w:rFonts w:ascii="Arial" w:hAnsi="Arial" w:cs="Arial"/>
          <w:sz w:val="20"/>
          <w:szCs w:val="20"/>
          <w:highlight w:val="green"/>
        </w:rPr>
        <w:t> </w:t>
      </w:r>
    </w:p>
    <w:p w14:paraId="0BA7DF91" w14:textId="77777777" w:rsidR="002513F3" w:rsidRPr="00F34FEE" w:rsidRDefault="002513F3" w:rsidP="002513F3">
      <w:pPr>
        <w:pStyle w:val="paragraph"/>
        <w:spacing w:before="0" w:beforeAutospacing="0" w:after="0" w:afterAutospacing="0"/>
        <w:ind w:left="2124"/>
        <w:jc w:val="both"/>
        <w:textAlignment w:val="baseline"/>
        <w:rPr>
          <w:rFonts w:ascii="Arial" w:hAnsi="Arial" w:cs="Arial"/>
          <w:sz w:val="20"/>
          <w:szCs w:val="20"/>
          <w:highlight w:val="green"/>
        </w:rPr>
      </w:pPr>
      <w:r w:rsidRPr="00F34FEE">
        <w:rPr>
          <w:rStyle w:val="normaltextrun"/>
          <w:rFonts w:ascii="Arial" w:hAnsi="Arial" w:cs="Arial"/>
          <w:i/>
          <w:iCs/>
          <w:sz w:val="20"/>
          <w:szCs w:val="20"/>
          <w:highlight w:val="green"/>
        </w:rPr>
        <w:t>c) Cadastro Nacional de Empresas Punidas – CNEP, mantido pela Controladoria-Geral da União (</w:t>
      </w:r>
      <w:hyperlink r:id="rId29" w:tgtFrame="_blank" w:history="1">
        <w:r w:rsidRPr="00F34FEE">
          <w:rPr>
            <w:rStyle w:val="normaltextrun"/>
            <w:rFonts w:ascii="Arial" w:hAnsi="Arial" w:cs="Arial"/>
            <w:i/>
            <w:iCs/>
            <w:sz w:val="20"/>
            <w:szCs w:val="20"/>
            <w:highlight w:val="green"/>
            <w:u w:val="single"/>
          </w:rPr>
          <w:t>https://www.portaltransparencia.gov.br/sancoes/cnep</w:t>
        </w:r>
      </w:hyperlink>
      <w:r w:rsidRPr="00F34FEE">
        <w:rPr>
          <w:rStyle w:val="normaltextrun"/>
          <w:rFonts w:ascii="Arial" w:hAnsi="Arial" w:cs="Arial"/>
          <w:i/>
          <w:iCs/>
          <w:sz w:val="20"/>
          <w:szCs w:val="20"/>
          <w:highlight w:val="green"/>
        </w:rPr>
        <w:t>)</w:t>
      </w:r>
      <w:r w:rsidRPr="00F34FEE">
        <w:rPr>
          <w:rStyle w:val="eop"/>
          <w:rFonts w:ascii="Arial" w:hAnsi="Arial" w:cs="Arial"/>
          <w:sz w:val="20"/>
          <w:szCs w:val="20"/>
          <w:highlight w:val="green"/>
        </w:rPr>
        <w:t> </w:t>
      </w:r>
    </w:p>
    <w:p w14:paraId="12B501CA" w14:textId="00F5031B" w:rsidR="00483554" w:rsidRPr="00F34FEE" w:rsidRDefault="00483554" w:rsidP="00483554">
      <w:pPr>
        <w:pStyle w:val="Nivel2"/>
        <w:numPr>
          <w:ilvl w:val="0"/>
          <w:numId w:val="0"/>
        </w:numPr>
        <w:ind w:left="999" w:hanging="432"/>
        <w:rPr>
          <w:rStyle w:val="normaltextrun"/>
          <w:rFonts w:ascii="Arial" w:hAnsi="Arial"/>
          <w:color w:val="auto"/>
          <w:highlight w:val="green"/>
        </w:rPr>
      </w:pPr>
    </w:p>
    <w:p w14:paraId="6D8C4100" w14:textId="77777777" w:rsidR="00483554" w:rsidRPr="00F34FEE" w:rsidRDefault="00483554" w:rsidP="00483554">
      <w:pPr>
        <w:pStyle w:val="Nivel2"/>
        <w:rPr>
          <w:rFonts w:ascii="Arial" w:hAnsi="Arial"/>
          <w:color w:val="auto"/>
          <w:highlight w:val="green"/>
        </w:rPr>
      </w:pPr>
      <w:r w:rsidRPr="00F34FEE">
        <w:rPr>
          <w:rStyle w:val="normaltextrun"/>
          <w:rFonts w:ascii="Arial" w:hAnsi="Arial"/>
          <w:i w:val="0"/>
          <w:iCs w:val="0"/>
          <w:color w:val="auto"/>
          <w:highlight w:val="green"/>
        </w:rPr>
        <w:t>A consulta aos cadastros será realizada em nome da empresa interessada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r w:rsidRPr="00F34FEE">
        <w:rPr>
          <w:rStyle w:val="eop"/>
          <w:rFonts w:ascii="Arial" w:hAnsi="Arial"/>
          <w:color w:val="auto"/>
          <w:highlight w:val="green"/>
        </w:rPr>
        <w:t> </w:t>
      </w:r>
    </w:p>
    <w:p w14:paraId="38A693C3"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Caso conste na Consulta de Situação do interessado a existência de Ocorrências Impeditivas Indiretas, o gestor diligenciará para verificar se houve fraude por parte das empresas apontadas no Relatório de Ocorrências Impeditivas Indiretas.</w:t>
      </w:r>
      <w:r w:rsidRPr="00F34FEE">
        <w:rPr>
          <w:rStyle w:val="normaltextrun"/>
          <w:i w:val="0"/>
          <w:iCs w:val="0"/>
          <w:color w:val="auto"/>
          <w:highlight w:val="green"/>
        </w:rPr>
        <w:t> </w:t>
      </w:r>
    </w:p>
    <w:p w14:paraId="697F75EE"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A tentativa de burla será verificada por meio dos vínculos societários, linhas de fornecimento similares, dentre outros.</w:t>
      </w:r>
      <w:r w:rsidRPr="00F34FEE">
        <w:rPr>
          <w:rStyle w:val="normaltextrun"/>
          <w:i w:val="0"/>
          <w:iCs w:val="0"/>
          <w:color w:val="auto"/>
          <w:highlight w:val="green"/>
        </w:rPr>
        <w:t> </w:t>
      </w:r>
    </w:p>
    <w:p w14:paraId="59DC2059"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O interessado será convocado para manifestação previamente a uma eventual negativa de contratação.</w:t>
      </w:r>
      <w:r w:rsidRPr="00F34FEE">
        <w:rPr>
          <w:rStyle w:val="normaltextrun"/>
          <w:i w:val="0"/>
          <w:iCs w:val="0"/>
          <w:color w:val="auto"/>
          <w:highlight w:val="green"/>
        </w:rPr>
        <w:t> </w:t>
      </w:r>
    </w:p>
    <w:p w14:paraId="6CD1DDF5"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Caso atendidas as condições para contratação, a habilitação do interessado será verificada por meio do SICAF, nos documentos por ele abrangidos.</w:t>
      </w:r>
      <w:r w:rsidRPr="00F34FEE">
        <w:rPr>
          <w:rStyle w:val="normaltextrun"/>
          <w:i w:val="0"/>
          <w:iCs w:val="0"/>
          <w:color w:val="auto"/>
          <w:highlight w:val="green"/>
        </w:rPr>
        <w:t> </w:t>
      </w:r>
    </w:p>
    <w:p w14:paraId="4A3CE1DC"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É dever do interessado manter atualizada a respectiva documentação constante do SICAF, ou encaminhar, quando solicitado pela Administração, a respectiva documentação atualizada.</w:t>
      </w:r>
      <w:r w:rsidRPr="00F34FEE">
        <w:rPr>
          <w:rStyle w:val="normaltextrun"/>
          <w:i w:val="0"/>
          <w:iCs w:val="0"/>
          <w:color w:val="auto"/>
          <w:highlight w:val="green"/>
        </w:rPr>
        <w:t> </w:t>
      </w:r>
    </w:p>
    <w:p w14:paraId="1CB19774"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Não serão aceitos documentos de habilitação com indicação de CNPJ/CPF diferentes, salvo aqueles legalmente permitidos.</w:t>
      </w:r>
      <w:r w:rsidRPr="00F34FEE">
        <w:rPr>
          <w:rStyle w:val="normaltextrun"/>
          <w:i w:val="0"/>
          <w:iCs w:val="0"/>
          <w:color w:val="auto"/>
          <w:highlight w:val="green"/>
        </w:rPr>
        <w:t> </w:t>
      </w:r>
    </w:p>
    <w:p w14:paraId="640C1182"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Se o interessado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r w:rsidRPr="00F34FEE">
        <w:rPr>
          <w:rStyle w:val="normaltextrun"/>
          <w:i w:val="0"/>
          <w:iCs w:val="0"/>
          <w:color w:val="auto"/>
          <w:highlight w:val="green"/>
        </w:rPr>
        <w:t> </w:t>
      </w:r>
    </w:p>
    <w:p w14:paraId="3E08964C" w14:textId="77777777" w:rsidR="00483554" w:rsidRPr="00F34FEE" w:rsidRDefault="00483554" w:rsidP="00483554">
      <w:pPr>
        <w:pStyle w:val="Nivel2"/>
        <w:rPr>
          <w:rStyle w:val="normaltextrun"/>
          <w:i w:val="0"/>
          <w:iCs w:val="0"/>
          <w:color w:val="auto"/>
          <w:highlight w:val="green"/>
        </w:rPr>
      </w:pPr>
      <w:r w:rsidRPr="00F34FEE">
        <w:rPr>
          <w:rStyle w:val="normaltextrun"/>
          <w:rFonts w:ascii="Arial" w:hAnsi="Arial"/>
          <w:i w:val="0"/>
          <w:iCs w:val="0"/>
          <w:color w:val="auto"/>
          <w:highlight w:val="green"/>
        </w:rPr>
        <w:t>Serão aceitos registros de CNPJ de fornecedor matriz e filial com diferenças de números de documentos pertinentes ao CND e ao CRF/FGTS, quando for comprovada a centralização do recolhimento dessas contribuições.</w:t>
      </w:r>
      <w:r w:rsidRPr="00F34FEE">
        <w:rPr>
          <w:rStyle w:val="normaltextrun"/>
          <w:i w:val="0"/>
          <w:iCs w:val="0"/>
          <w:color w:val="auto"/>
          <w:highlight w:val="green"/>
        </w:rPr>
        <w:t> </w:t>
      </w:r>
    </w:p>
    <w:p w14:paraId="6A7AB4ED" w14:textId="77777777" w:rsidR="00483554" w:rsidRPr="00717D4C" w:rsidRDefault="00483554" w:rsidP="00483554">
      <w:pPr>
        <w:pStyle w:val="Nivel2"/>
        <w:rPr>
          <w:rFonts w:ascii="Arial" w:hAnsi="Arial"/>
          <w:color w:val="auto"/>
          <w:highlight w:val="cyan"/>
        </w:rPr>
      </w:pPr>
      <w:r w:rsidRPr="00F34FEE">
        <w:rPr>
          <w:rStyle w:val="normaltextrun"/>
          <w:rFonts w:ascii="Arial" w:hAnsi="Arial"/>
          <w:color w:val="auto"/>
          <w:highlight w:val="green"/>
        </w:rPr>
        <w:lastRenderedPageBreak/>
        <w:t xml:space="preserve">Para fins de habilitação, deverá o </w:t>
      </w:r>
      <w:r w:rsidRPr="00F34FEE">
        <w:rPr>
          <w:rStyle w:val="normaltextrun"/>
          <w:rFonts w:ascii="Arial" w:hAnsi="Arial"/>
          <w:color w:val="auto"/>
          <w:highlight w:val="green"/>
          <w:shd w:val="clear" w:color="auto" w:fill="00FFFF"/>
        </w:rPr>
        <w:t>interessado</w:t>
      </w:r>
      <w:r w:rsidRPr="00F34FEE">
        <w:rPr>
          <w:rStyle w:val="normaltextrun"/>
          <w:rFonts w:ascii="Arial" w:hAnsi="Arial"/>
          <w:color w:val="auto"/>
          <w:highlight w:val="green"/>
        </w:rPr>
        <w:t xml:space="preserve"> comprovar os seguintes requisitos</w:t>
      </w:r>
      <w:r w:rsidRPr="00F34FEE">
        <w:rPr>
          <w:rStyle w:val="normaltextrun"/>
          <w:rFonts w:ascii="Arial" w:hAnsi="Arial"/>
          <w:color w:val="auto"/>
          <w:highlight w:val="green"/>
          <w:shd w:val="clear" w:color="auto" w:fill="00FFFF"/>
        </w:rPr>
        <w:t>, que serão exigidos conforme sua natureza jurídica</w:t>
      </w:r>
      <w:r w:rsidRPr="00F34FEE">
        <w:rPr>
          <w:rStyle w:val="normaltextrun"/>
          <w:rFonts w:ascii="Arial" w:hAnsi="Arial"/>
          <w:color w:val="auto"/>
          <w:highlight w:val="green"/>
        </w:rPr>
        <w:t>:</w:t>
      </w:r>
      <w:r w:rsidRPr="00F34FEE">
        <w:rPr>
          <w:rStyle w:val="eop"/>
          <w:rFonts w:ascii="Arial" w:hAnsi="Arial"/>
          <w:color w:val="auto"/>
          <w:highlight w:val="green"/>
        </w:rPr>
        <w:t> </w:t>
      </w:r>
    </w:p>
    <w:p w14:paraId="600A719A" w14:textId="3BCA1305" w:rsidR="00573B28" w:rsidRPr="007069F4" w:rsidRDefault="00573B28" w:rsidP="002513F3">
      <w:pPr>
        <w:pStyle w:val="Nivel2"/>
        <w:numPr>
          <w:ilvl w:val="0"/>
          <w:numId w:val="0"/>
        </w:numPr>
        <w:ind w:left="999"/>
        <w:rPr>
          <w:color w:val="auto"/>
        </w:rPr>
      </w:pPr>
    </w:p>
    <w:p w14:paraId="26861B5B" w14:textId="77777777" w:rsidR="00573B28" w:rsidRPr="007069F4" w:rsidRDefault="00573B28" w:rsidP="00D9102A">
      <w:pPr>
        <w:pStyle w:val="Nvel01-SemNumerao"/>
        <w:rPr>
          <w:color w:val="auto"/>
        </w:rPr>
      </w:pPr>
      <w:r w:rsidRPr="007069F4">
        <w:rPr>
          <w:color w:val="auto"/>
        </w:rPr>
        <w:t>Habilitação jurídica</w:t>
      </w:r>
    </w:p>
    <w:p w14:paraId="01D44B27" w14:textId="77777777" w:rsidR="00573B28" w:rsidRPr="00717D4C" w:rsidRDefault="7C90B181" w:rsidP="002513F3">
      <w:pPr>
        <w:pStyle w:val="Nivel2"/>
        <w:rPr>
          <w:i w:val="0"/>
          <w:color w:val="auto"/>
        </w:rPr>
      </w:pPr>
      <w:bookmarkStart w:id="53" w:name="_Ref115800561"/>
      <w:commentRangeStart w:id="54"/>
      <w:r w:rsidRPr="00717D4C">
        <w:rPr>
          <w:b/>
          <w:bCs/>
          <w:i w:val="0"/>
          <w:color w:val="auto"/>
        </w:rPr>
        <w:t>Pessoa física:</w:t>
      </w:r>
      <w:r w:rsidRPr="00717D4C">
        <w:rPr>
          <w:i w:val="0"/>
          <w:color w:val="auto"/>
        </w:rPr>
        <w:t xml:space="preserve"> cédula de identidade (RG) ou documento equivalente que, por força de lei, tenha validade para fins de identificação em todo o território nacional;</w:t>
      </w:r>
      <w:bookmarkEnd w:id="53"/>
      <w:commentRangeEnd w:id="54"/>
      <w:r w:rsidRPr="00717D4C">
        <w:rPr>
          <w:i w:val="0"/>
          <w:color w:val="auto"/>
        </w:rPr>
        <w:commentReference w:id="54"/>
      </w:r>
    </w:p>
    <w:p w14:paraId="4BE4D02F" w14:textId="3332B22A" w:rsidR="00F53FA9" w:rsidRPr="00717D4C" w:rsidRDefault="5AF4E053" w:rsidP="002513F3">
      <w:pPr>
        <w:pStyle w:val="Nivel2"/>
        <w:rPr>
          <w:i w:val="0"/>
          <w:color w:val="auto"/>
        </w:rPr>
      </w:pPr>
      <w:r w:rsidRPr="00717D4C">
        <w:rPr>
          <w:b/>
          <w:bCs/>
          <w:i w:val="0"/>
          <w:color w:val="auto"/>
        </w:rPr>
        <w:t>Empresário individual</w:t>
      </w:r>
      <w:r w:rsidRPr="00717D4C">
        <w:rPr>
          <w:i w:val="0"/>
          <w:color w:val="auto"/>
        </w:rPr>
        <w:t xml:space="preserve">: inscrição no Registro Público de Empresas Mercantis, a cargo da Junta Comercial da respectiva sede; </w:t>
      </w:r>
    </w:p>
    <w:p w14:paraId="556FB7F0" w14:textId="6DC2E7AA" w:rsidR="00F53FA9" w:rsidRPr="00717D4C" w:rsidRDefault="5AF4E053" w:rsidP="002513F3">
      <w:pPr>
        <w:pStyle w:val="Nivel2"/>
        <w:rPr>
          <w:i w:val="0"/>
          <w:color w:val="auto"/>
        </w:rPr>
      </w:pPr>
      <w:r w:rsidRPr="00717D4C">
        <w:rPr>
          <w:b/>
          <w:bCs/>
          <w:i w:val="0"/>
          <w:color w:val="auto"/>
        </w:rPr>
        <w:t>Microempreendedor Individual - MEI</w:t>
      </w:r>
      <w:r w:rsidRPr="00717D4C">
        <w:rPr>
          <w:i w:val="0"/>
          <w:color w:val="auto"/>
        </w:rPr>
        <w:t xml:space="preserve">: Certificado da Condição de Microempreendedor Individual - CCMEI, cuja aceitação ficará condicionada à verificação da autenticidade no sítio </w:t>
      </w:r>
      <w:hyperlink r:id="rId30">
        <w:r w:rsidRPr="00717D4C">
          <w:rPr>
            <w:rStyle w:val="Hyperlink"/>
            <w:i w:val="0"/>
            <w:color w:val="auto"/>
          </w:rPr>
          <w:t>https://www.gov.br/empresas-e-negocios/pt-br/empreendedor</w:t>
        </w:r>
      </w:hyperlink>
      <w:r w:rsidRPr="00717D4C">
        <w:rPr>
          <w:i w:val="0"/>
          <w:color w:val="auto"/>
        </w:rPr>
        <w:t>;</w:t>
      </w:r>
    </w:p>
    <w:p w14:paraId="336BFE6A" w14:textId="77777777" w:rsidR="00573B28" w:rsidRPr="00717D4C" w:rsidRDefault="7C90B181" w:rsidP="002513F3">
      <w:pPr>
        <w:pStyle w:val="Nivel2"/>
        <w:rPr>
          <w:i w:val="0"/>
          <w:color w:val="auto"/>
        </w:rPr>
      </w:pPr>
      <w:commentRangeStart w:id="55"/>
      <w:r w:rsidRPr="00717D4C">
        <w:rPr>
          <w:b/>
          <w:i w:val="0"/>
          <w:color w:val="auto"/>
        </w:rPr>
        <w:t>Sociedade empresária, sociedade limitada unipessoal – SLU ou sociedade identificada como empresa individual de responsabilidade limitada - EIRELI</w:t>
      </w:r>
      <w:r w:rsidRPr="00717D4C">
        <w:rPr>
          <w:i w:val="0"/>
          <w:color w:val="auto"/>
        </w:rPr>
        <w:t>: inscrição do ato constitutivo, estatuto ou contrato social no Registro Público de Empresas Mercantis, a cargo da Junta Comercial da respectiva sede, acompanhada de documento comprobatório de seus administradores;</w:t>
      </w:r>
      <w:commentRangeEnd w:id="55"/>
      <w:r w:rsidRPr="00717D4C">
        <w:rPr>
          <w:i w:val="0"/>
          <w:color w:val="auto"/>
        </w:rPr>
        <w:commentReference w:id="55"/>
      </w:r>
    </w:p>
    <w:p w14:paraId="171CA382" w14:textId="100C9ACD" w:rsidR="00573B28" w:rsidRPr="00717D4C" w:rsidRDefault="3BA95684" w:rsidP="002513F3">
      <w:pPr>
        <w:pStyle w:val="Nivel2"/>
        <w:rPr>
          <w:i w:val="0"/>
          <w:color w:val="auto"/>
        </w:rPr>
      </w:pPr>
      <w:r w:rsidRPr="00717D4C">
        <w:rPr>
          <w:b/>
          <w:bCs/>
          <w:i w:val="0"/>
          <w:color w:val="auto"/>
        </w:rPr>
        <w:t>Sociedade empresária estrangeira</w:t>
      </w:r>
      <w:r w:rsidRPr="00717D4C">
        <w:rPr>
          <w:i w:val="0"/>
          <w:color w:val="auto"/>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40B9645B" w14:textId="77777777" w:rsidR="00573B28" w:rsidRPr="00717D4C" w:rsidRDefault="7C90B181" w:rsidP="002513F3">
      <w:pPr>
        <w:pStyle w:val="Nivel2"/>
        <w:rPr>
          <w:i w:val="0"/>
          <w:color w:val="auto"/>
        </w:rPr>
      </w:pPr>
      <w:r w:rsidRPr="00717D4C">
        <w:rPr>
          <w:b/>
          <w:bCs/>
          <w:i w:val="0"/>
          <w:color w:val="auto"/>
        </w:rPr>
        <w:t>Sociedade simples</w:t>
      </w:r>
      <w:r w:rsidRPr="00717D4C">
        <w:rPr>
          <w:i w:val="0"/>
          <w:color w:val="auto"/>
        </w:rPr>
        <w:t>: inscrição do ato constitutivo no Registro Civil de Pessoas Jurídicas do local de sua sede, acompanhada de documento comprobatório de seus administradores;</w:t>
      </w:r>
    </w:p>
    <w:p w14:paraId="234BBE64" w14:textId="77777777" w:rsidR="00573B28" w:rsidRPr="00717D4C" w:rsidRDefault="7C90B181" w:rsidP="002513F3">
      <w:pPr>
        <w:pStyle w:val="Nivel2"/>
        <w:rPr>
          <w:i w:val="0"/>
          <w:color w:val="auto"/>
        </w:rPr>
      </w:pPr>
      <w:r w:rsidRPr="00717D4C">
        <w:rPr>
          <w:b/>
          <w:bCs/>
          <w:i w:val="0"/>
          <w:color w:val="auto"/>
        </w:rPr>
        <w:t>Filial, sucursal ou agência de sociedade simples ou empresária</w:t>
      </w:r>
      <w:r w:rsidRPr="00717D4C">
        <w:rPr>
          <w:i w:val="0"/>
          <w:color w:val="auto"/>
        </w:rPr>
        <w:t xml:space="preserve">: inscrição do ato constitutivo da filial, sucursal ou agência da sociedade simples ou empresária, respectivamente, no Registro Civil das Pessoas Jurídicas ou no Registro Público de Empresas </w:t>
      </w:r>
      <w:bookmarkStart w:id="56" w:name="_Int_ySfCXwr4"/>
      <w:r w:rsidRPr="00717D4C">
        <w:rPr>
          <w:i w:val="0"/>
          <w:color w:val="auto"/>
        </w:rPr>
        <w:t>Mercantis onde</w:t>
      </w:r>
      <w:bookmarkEnd w:id="56"/>
      <w:r w:rsidRPr="00717D4C">
        <w:rPr>
          <w:i w:val="0"/>
          <w:color w:val="auto"/>
        </w:rPr>
        <w:t xml:space="preserve"> opera, com averbação no Registro onde tem sede a matriz</w:t>
      </w:r>
    </w:p>
    <w:p w14:paraId="2BD3D92C" w14:textId="77777777" w:rsidR="00573B28" w:rsidRPr="00717D4C" w:rsidRDefault="7C90B181" w:rsidP="002513F3">
      <w:pPr>
        <w:pStyle w:val="Nivel2"/>
        <w:rPr>
          <w:i w:val="0"/>
          <w:color w:val="auto"/>
        </w:rPr>
      </w:pPr>
      <w:r w:rsidRPr="00717D4C">
        <w:rPr>
          <w:b/>
          <w:bCs/>
          <w:i w:val="0"/>
          <w:color w:val="auto"/>
        </w:rPr>
        <w:t>Sociedade cooperativa</w:t>
      </w:r>
      <w:r w:rsidRPr="00717D4C">
        <w:rPr>
          <w:i w:val="0"/>
          <w:color w:val="auto"/>
        </w:rPr>
        <w:t>: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2CD69868" w14:textId="77777777" w:rsidR="00573B28" w:rsidRPr="00717D4C" w:rsidRDefault="7C90B181" w:rsidP="00717D4C">
      <w:pPr>
        <w:pStyle w:val="Nvel2-Red"/>
        <w:rPr>
          <w:i w:val="0"/>
        </w:rPr>
      </w:pPr>
      <w:commentRangeStart w:id="57"/>
      <w:r w:rsidRPr="00717D4C">
        <w:rPr>
          <w:i w:val="0"/>
        </w:rPr>
        <w:t xml:space="preserve">Ato de autorização para o exercício da atividade de ............ (especificar a atividade contratada sujeita à autorização), expedido por ....... (especificar o órgão competente) nos termos do art. </w:t>
      </w:r>
      <w:proofErr w:type="gramStart"/>
      <w:r w:rsidRPr="00717D4C">
        <w:rPr>
          <w:i w:val="0"/>
        </w:rPr>
        <w:t>.....</w:t>
      </w:r>
      <w:proofErr w:type="gramEnd"/>
      <w:r w:rsidRPr="00717D4C">
        <w:rPr>
          <w:i w:val="0"/>
        </w:rPr>
        <w:t xml:space="preserve"> da (Lei/Decreto) n° ........</w:t>
      </w:r>
      <w:commentRangeEnd w:id="57"/>
      <w:r w:rsidRPr="00717D4C">
        <w:rPr>
          <w:i w:val="0"/>
        </w:rPr>
        <w:commentReference w:id="57"/>
      </w:r>
    </w:p>
    <w:p w14:paraId="34B45273" w14:textId="77777777" w:rsidR="00573B28" w:rsidRPr="00717D4C" w:rsidRDefault="7C90B181" w:rsidP="002513F3">
      <w:pPr>
        <w:pStyle w:val="Nivel2"/>
        <w:rPr>
          <w:i w:val="0"/>
          <w:color w:val="auto"/>
        </w:rPr>
      </w:pPr>
      <w:r w:rsidRPr="00717D4C">
        <w:rPr>
          <w:i w:val="0"/>
          <w:color w:val="auto"/>
        </w:rPr>
        <w:t>Os documentos apresentados deverão estar acompanhados de todas as alterações ou da consolidação respectiva.</w:t>
      </w:r>
    </w:p>
    <w:p w14:paraId="04CBC279" w14:textId="77777777" w:rsidR="00573B28" w:rsidRPr="00717D4C" w:rsidRDefault="00573B28" w:rsidP="00D9102A">
      <w:pPr>
        <w:pStyle w:val="Nvel01-SemNumerao"/>
        <w:rPr>
          <w:color w:val="auto"/>
        </w:rPr>
      </w:pPr>
      <w:r w:rsidRPr="00717D4C">
        <w:rPr>
          <w:color w:val="auto"/>
        </w:rPr>
        <w:lastRenderedPageBreak/>
        <w:t>Habilitação fiscal, social e trabalhista</w:t>
      </w:r>
    </w:p>
    <w:p w14:paraId="17F05461" w14:textId="77777777" w:rsidR="00573B28" w:rsidRPr="00717D4C" w:rsidRDefault="7C90B181" w:rsidP="002513F3">
      <w:pPr>
        <w:pStyle w:val="Nivel2"/>
        <w:rPr>
          <w:i w:val="0"/>
          <w:color w:val="auto"/>
        </w:rPr>
      </w:pPr>
      <w:r w:rsidRPr="00717D4C">
        <w:rPr>
          <w:i w:val="0"/>
          <w:color w:val="auto"/>
        </w:rPr>
        <w:t>Prova de inscrição no Cadastro Nacional de Pessoas Jurídicas ou no Cadastro de Pessoas Físicas, conforme o caso;</w:t>
      </w:r>
    </w:p>
    <w:p w14:paraId="79E1DE75" w14:textId="2BF137B9" w:rsidR="00573B28" w:rsidRPr="00717D4C" w:rsidRDefault="7C90B181" w:rsidP="002513F3">
      <w:pPr>
        <w:pStyle w:val="Nivel2"/>
        <w:rPr>
          <w:i w:val="0"/>
          <w:color w:val="auto"/>
        </w:rPr>
      </w:pPr>
      <w:r w:rsidRPr="00717D4C">
        <w:rPr>
          <w:i w:val="0"/>
          <w:color w:val="auto"/>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9202ACF" w14:textId="076A67AF" w:rsidR="00573B28" w:rsidRPr="00717D4C" w:rsidRDefault="7C90B181" w:rsidP="002513F3">
      <w:pPr>
        <w:pStyle w:val="Nivel2"/>
        <w:rPr>
          <w:i w:val="0"/>
          <w:color w:val="auto"/>
        </w:rPr>
      </w:pPr>
      <w:r w:rsidRPr="00717D4C">
        <w:rPr>
          <w:i w:val="0"/>
          <w:color w:val="auto"/>
        </w:rPr>
        <w:t>Prova de regularidade com o Fundo de Garantia do Tempo de Serviço (FGTS);</w:t>
      </w:r>
    </w:p>
    <w:p w14:paraId="777381B4" w14:textId="77777777" w:rsidR="00C013D8" w:rsidRPr="00717D4C" w:rsidRDefault="00C013D8" w:rsidP="00C013D8">
      <w:pPr>
        <w:pStyle w:val="Nivel2"/>
        <w:rPr>
          <w:i w:val="0"/>
          <w:color w:val="auto"/>
        </w:rPr>
      </w:pPr>
      <w:r w:rsidRPr="00717D4C">
        <w:rPr>
          <w:i w:val="0"/>
          <w:color w:val="auto"/>
        </w:rPr>
        <w:t>declaração de que não emprega menor de 18 anos em trabalho noturno, perigoso ou insalubre e não emprega menor de 16 anos, salvo menor, a partir de 14 anos, na condição de aprendiz, nos termos do artigo 7°, XXXIII, da Constituição;</w:t>
      </w:r>
    </w:p>
    <w:p w14:paraId="12172E3B" w14:textId="64AF8A5E" w:rsidR="00573B28" w:rsidRPr="00717D4C" w:rsidRDefault="7C90B181" w:rsidP="002513F3">
      <w:pPr>
        <w:pStyle w:val="Nivel2"/>
        <w:rPr>
          <w:i w:val="0"/>
          <w:color w:val="auto"/>
        </w:rPr>
      </w:pPr>
      <w:r w:rsidRPr="00717D4C">
        <w:rPr>
          <w:i w:val="0"/>
          <w:color w:val="auto"/>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1">
        <w:r w:rsidRPr="00717D4C">
          <w:rPr>
            <w:rStyle w:val="Hyperlink"/>
            <w:i w:val="0"/>
            <w:color w:val="auto"/>
          </w:rPr>
          <w:t>Decreto-Lei nº 5.452, de 1º de maio de 1943;</w:t>
        </w:r>
      </w:hyperlink>
    </w:p>
    <w:p w14:paraId="1E55378C" w14:textId="77777777" w:rsidR="00573B28" w:rsidRPr="00717D4C" w:rsidRDefault="7C90B181" w:rsidP="002513F3">
      <w:pPr>
        <w:pStyle w:val="Nivel2"/>
        <w:rPr>
          <w:i w:val="0"/>
          <w:color w:val="auto"/>
        </w:rPr>
      </w:pPr>
      <w:commentRangeStart w:id="58"/>
      <w:r w:rsidRPr="00717D4C">
        <w:rPr>
          <w:i w:val="0"/>
          <w:color w:val="auto"/>
        </w:rPr>
        <w:t xml:space="preserve">Prova de inscrição no cadastro de contribuintes </w:t>
      </w:r>
      <w:r w:rsidRPr="00717D4C">
        <w:rPr>
          <w:i w:val="0"/>
        </w:rPr>
        <w:t xml:space="preserve">[Estadual/Distrital] </w:t>
      </w:r>
      <w:r w:rsidRPr="00717D4C">
        <w:rPr>
          <w:i w:val="0"/>
          <w:color w:val="auto"/>
        </w:rPr>
        <w:t xml:space="preserve">ou </w:t>
      </w:r>
      <w:r w:rsidRPr="00717D4C">
        <w:rPr>
          <w:i w:val="0"/>
        </w:rPr>
        <w:t xml:space="preserve">[Municipal/Distrital] </w:t>
      </w:r>
      <w:r w:rsidRPr="00717D4C">
        <w:rPr>
          <w:i w:val="0"/>
          <w:color w:val="auto"/>
        </w:rPr>
        <w:t xml:space="preserve">relativo ao domicílio ou sede do fornecedor, pertinente ao seu ramo de atividade e compatível com o objeto contratual; </w:t>
      </w:r>
    </w:p>
    <w:p w14:paraId="4640AC7B" w14:textId="77777777" w:rsidR="00573B28" w:rsidRPr="00717D4C" w:rsidRDefault="7C90B181" w:rsidP="002513F3">
      <w:pPr>
        <w:pStyle w:val="Nivel2"/>
        <w:rPr>
          <w:i w:val="0"/>
          <w:color w:val="auto"/>
        </w:rPr>
      </w:pPr>
      <w:r w:rsidRPr="00717D4C">
        <w:rPr>
          <w:i w:val="0"/>
          <w:color w:val="auto"/>
        </w:rPr>
        <w:t xml:space="preserve">Prova de regularidade com a Fazenda </w:t>
      </w:r>
      <w:r w:rsidRPr="00717D4C">
        <w:rPr>
          <w:i w:val="0"/>
        </w:rPr>
        <w:t>[Estadual/Distrital</w:t>
      </w:r>
      <w:r w:rsidRPr="00717D4C">
        <w:rPr>
          <w:i w:val="0"/>
          <w:color w:val="auto"/>
        </w:rPr>
        <w:t>] ou [</w:t>
      </w:r>
      <w:r w:rsidRPr="00717D4C">
        <w:rPr>
          <w:i w:val="0"/>
        </w:rPr>
        <w:t xml:space="preserve">Municipal/Distrital] </w:t>
      </w:r>
      <w:r w:rsidRPr="00717D4C">
        <w:rPr>
          <w:i w:val="0"/>
          <w:color w:val="auto"/>
        </w:rPr>
        <w:t>do domicílio ou sede do fornecedor, relativa à atividade em cujo exercício contrata ou concorre;</w:t>
      </w:r>
      <w:commentRangeEnd w:id="58"/>
      <w:r w:rsidRPr="00717D4C">
        <w:rPr>
          <w:i w:val="0"/>
          <w:color w:val="auto"/>
        </w:rPr>
        <w:commentReference w:id="58"/>
      </w:r>
    </w:p>
    <w:p w14:paraId="58555ECE" w14:textId="77777777" w:rsidR="00573B28" w:rsidRPr="00717D4C" w:rsidRDefault="7C90B181" w:rsidP="002513F3">
      <w:pPr>
        <w:pStyle w:val="Nivel2"/>
        <w:rPr>
          <w:i w:val="0"/>
          <w:color w:val="auto"/>
        </w:rPr>
      </w:pPr>
      <w:r w:rsidRPr="00717D4C">
        <w:rPr>
          <w:i w:val="0"/>
          <w:color w:val="auto"/>
        </w:rPr>
        <w:t>Caso o fornecedor seja considerado isento dos tributos [</w:t>
      </w:r>
      <w:r w:rsidRPr="00717D4C">
        <w:rPr>
          <w:i w:val="0"/>
        </w:rPr>
        <w:t xml:space="preserve">Estadual/Distrital] </w:t>
      </w:r>
      <w:r w:rsidRPr="00717D4C">
        <w:rPr>
          <w:i w:val="0"/>
          <w:color w:val="auto"/>
        </w:rPr>
        <w:t>ou [</w:t>
      </w:r>
      <w:r w:rsidRPr="00717D4C">
        <w:rPr>
          <w:i w:val="0"/>
        </w:rPr>
        <w:t>Municipal/Distrital</w:t>
      </w:r>
      <w:r w:rsidRPr="00717D4C">
        <w:rPr>
          <w:i w:val="0"/>
          <w:color w:val="auto"/>
        </w:rPr>
        <w:t>] relacionados ao objeto contratual, deverá comprovar tal condição mediante a apresentação de declaração da Fazenda respectiva do seu domicílio ou sede, ou outra equivalente, na forma da lei.</w:t>
      </w:r>
    </w:p>
    <w:p w14:paraId="5E22E2CB" w14:textId="0EDE29DE" w:rsidR="00573B28" w:rsidRPr="00717D4C" w:rsidRDefault="7C90B181" w:rsidP="002513F3">
      <w:pPr>
        <w:pStyle w:val="Nivel2"/>
        <w:rPr>
          <w:i w:val="0"/>
          <w:color w:val="auto"/>
        </w:rPr>
      </w:pPr>
      <w:bookmarkStart w:id="59" w:name="_Hlk121934117"/>
      <w:commentRangeStart w:id="60"/>
      <w:r w:rsidRPr="00717D4C">
        <w:rPr>
          <w:i w:val="0"/>
          <w:color w:val="auto"/>
        </w:rPr>
        <w:t>O fornecedor enquadrado como microempreendedor individual que pretenda auferir os benefícios do tratamento diferenciado previstos na Lei Complementar n. 123, de 2006, estará dispensado da prova de inscrição nos cadastros de contribuintes estadual e municipal.</w:t>
      </w:r>
      <w:commentRangeEnd w:id="60"/>
      <w:r w:rsidRPr="00717D4C">
        <w:rPr>
          <w:i w:val="0"/>
          <w:color w:val="auto"/>
        </w:rPr>
        <w:commentReference w:id="60"/>
      </w:r>
    </w:p>
    <w:bookmarkEnd w:id="59"/>
    <w:p w14:paraId="6FFA195C" w14:textId="77777777" w:rsidR="007069F4" w:rsidRPr="00717D4C" w:rsidRDefault="007069F4" w:rsidP="00D9102A">
      <w:pPr>
        <w:pStyle w:val="Nvel01-SemNumerao"/>
      </w:pPr>
    </w:p>
    <w:p w14:paraId="32CEDBB2" w14:textId="53A159AD" w:rsidR="00573B28" w:rsidRPr="00717D4C" w:rsidRDefault="00573B28" w:rsidP="00D9102A">
      <w:pPr>
        <w:pStyle w:val="Nvel01-SemNumerao"/>
      </w:pPr>
      <w:commentRangeStart w:id="61"/>
      <w:r w:rsidRPr="00717D4C">
        <w:t>Qualificação Econômico-Financeira</w:t>
      </w:r>
      <w:commentRangeEnd w:id="61"/>
      <w:r w:rsidR="002165CA" w:rsidRPr="00717D4C">
        <w:rPr>
          <w:rStyle w:val="Refdecomentrio"/>
          <w:rFonts w:ascii="Ecofont_Spranq_eco_Sans" w:eastAsiaTheme="minorEastAsia" w:hAnsi="Ecofont_Spranq_eco_Sans" w:cs="Tahoma"/>
          <w:b w:val="0"/>
          <w:bCs w:val="0"/>
        </w:rPr>
        <w:commentReference w:id="61"/>
      </w:r>
    </w:p>
    <w:p w14:paraId="73B98704" w14:textId="2D8D3536" w:rsidR="00573B28" w:rsidRPr="00717D4C" w:rsidRDefault="7C90B181" w:rsidP="002513F3">
      <w:pPr>
        <w:pStyle w:val="Nivel2"/>
        <w:rPr>
          <w:i w:val="0"/>
        </w:rPr>
      </w:pPr>
      <w:r w:rsidRPr="00717D4C">
        <w:rPr>
          <w:i w:val="0"/>
        </w:rPr>
        <w:t xml:space="preserve">certidão negativa de insolvência civil expedida pelo distribuidor do domicílio ou sede do </w:t>
      </w:r>
      <w:r w:rsidR="00D33BC7" w:rsidRPr="00D33BC7">
        <w:rPr>
          <w:i w:val="0"/>
          <w:highlight w:val="green"/>
        </w:rPr>
        <w:t>interessado</w:t>
      </w:r>
      <w:r w:rsidRPr="00717D4C">
        <w:rPr>
          <w:i w:val="0"/>
        </w:rPr>
        <w:t xml:space="preserve">, caso se trate de pessoa física, desde que admitida a sua </w:t>
      </w:r>
      <w:r w:rsidR="00154E2B" w:rsidRPr="00154E2B">
        <w:rPr>
          <w:i w:val="0"/>
          <w:highlight w:val="green"/>
        </w:rPr>
        <w:t>contratação</w:t>
      </w:r>
      <w:r w:rsidRPr="00717D4C">
        <w:rPr>
          <w:i w:val="0"/>
        </w:rPr>
        <w:t xml:space="preserve"> (art. 5º, inciso II, alínea “c”, da Instrução Normativa Seges/ME nº 116, de 2021), ou de sociedade simples; </w:t>
      </w:r>
    </w:p>
    <w:p w14:paraId="5EF1B08A" w14:textId="6BD7D61A" w:rsidR="00D23265" w:rsidRPr="00717D4C" w:rsidRDefault="7C90B181" w:rsidP="002513F3">
      <w:pPr>
        <w:pStyle w:val="Nivel2"/>
        <w:rPr>
          <w:i w:val="0"/>
        </w:rPr>
      </w:pPr>
      <w:r w:rsidRPr="00717D4C">
        <w:rPr>
          <w:i w:val="0"/>
        </w:rPr>
        <w:lastRenderedPageBreak/>
        <w:t>certidão negativa de falência expedida pelo distribuidor da sede do fornecedor - Lei nº 14.133, de 2021, art. 69, caput, inciso II);</w:t>
      </w:r>
    </w:p>
    <w:p w14:paraId="608B81CB" w14:textId="2E970E3B" w:rsidR="00D23265" w:rsidRPr="00717D4C" w:rsidRDefault="00D23265" w:rsidP="002513F3">
      <w:pPr>
        <w:pStyle w:val="Nivel2"/>
        <w:rPr>
          <w:rStyle w:val="eop"/>
          <w:i w:val="0"/>
        </w:rPr>
      </w:pPr>
      <w:r w:rsidRPr="00717D4C">
        <w:rPr>
          <w:rStyle w:val="normaltextrun"/>
          <w:i w:val="0"/>
        </w:rPr>
        <w:t>Balanço patrimonial, demonstração de resultado de exercício e demais demonstrações contábeis dos 2 (dois) últimos exercícios sociais, comprovando</w:t>
      </w:r>
      <w:r w:rsidR="4FEDC764" w:rsidRPr="00717D4C">
        <w:rPr>
          <w:rStyle w:val="normaltextrun"/>
          <w:i w:val="0"/>
        </w:rPr>
        <w:t>: </w:t>
      </w:r>
    </w:p>
    <w:p w14:paraId="0234E153" w14:textId="77777777" w:rsidR="00D23265" w:rsidRPr="00717D4C" w:rsidRDefault="00D23265" w:rsidP="00717D4C">
      <w:pPr>
        <w:pStyle w:val="Nivel3"/>
        <w:rPr>
          <w:rStyle w:val="normaltextrun"/>
          <w:color w:val="FF0000"/>
        </w:rPr>
      </w:pPr>
      <w:r w:rsidRPr="00717D4C">
        <w:rPr>
          <w:rStyle w:val="normaltextrun"/>
          <w:color w:val="FF0000"/>
        </w:rPr>
        <w:t xml:space="preserve">índices de Liquidez Geral (LG), Liquidez Corrente (LC), e Solvência Geral (SG) superiores a 1 (um); </w:t>
      </w:r>
    </w:p>
    <w:p w14:paraId="115A0E12" w14:textId="48C17D86" w:rsidR="00D23265" w:rsidRPr="00717D4C" w:rsidRDefault="00D23265" w:rsidP="00717D4C">
      <w:pPr>
        <w:pStyle w:val="Nivel3"/>
        <w:rPr>
          <w:rStyle w:val="normaltextrun"/>
          <w:color w:val="FF0000"/>
        </w:rPr>
      </w:pPr>
      <w:r w:rsidRPr="00717D4C">
        <w:rPr>
          <w:rStyle w:val="normaltextrun"/>
          <w:color w:val="FF0000"/>
        </w:rPr>
        <w:t xml:space="preserve">As empresas criadas no exercício financeiro da </w:t>
      </w:r>
      <w:r w:rsidR="002A7A3D" w:rsidRPr="002A7A3D">
        <w:rPr>
          <w:rStyle w:val="normaltextrun"/>
          <w:color w:val="FF0000"/>
          <w:highlight w:val="green"/>
        </w:rPr>
        <w:t>contratação</w:t>
      </w:r>
      <w:r w:rsidRPr="00717D4C">
        <w:rPr>
          <w:rStyle w:val="normaltextrun"/>
          <w:color w:val="FF0000"/>
        </w:rPr>
        <w:t xml:space="preserve"> deverão atender a todas as exigências da habilitação e poderão substituir os demonstrativos contábeis pelo balanço de abertura</w:t>
      </w:r>
      <w:r w:rsidR="05F2E259" w:rsidRPr="00717D4C">
        <w:rPr>
          <w:rStyle w:val="normaltextrun"/>
          <w:color w:val="FF0000"/>
        </w:rPr>
        <w:t>; e</w:t>
      </w:r>
    </w:p>
    <w:p w14:paraId="12B4BD18" w14:textId="3777FE0D" w:rsidR="00D23265" w:rsidRPr="00717D4C" w:rsidRDefault="00D23265" w:rsidP="00717D4C">
      <w:pPr>
        <w:pStyle w:val="Nivel3"/>
        <w:rPr>
          <w:rStyle w:val="eop"/>
          <w:color w:val="FF0000"/>
        </w:rPr>
      </w:pPr>
      <w:r w:rsidRPr="00717D4C">
        <w:rPr>
          <w:rStyle w:val="normaltextrun"/>
          <w:color w:val="FF0000"/>
        </w:rPr>
        <w:t>Os documentos referidos acima limitar-se-ão ao último exercício no caso de a pessoa jurídica ter sido constituída há menos de 2 (dois) anos.</w:t>
      </w:r>
      <w:r w:rsidRPr="00717D4C">
        <w:rPr>
          <w:rStyle w:val="eop"/>
          <w:color w:val="FF0000"/>
        </w:rPr>
        <w:t> </w:t>
      </w:r>
    </w:p>
    <w:p w14:paraId="28F65DA0" w14:textId="6D34BB80" w:rsidR="1AA0B9CD" w:rsidRPr="00717D4C" w:rsidRDefault="1AA0B9CD" w:rsidP="00717D4C">
      <w:pPr>
        <w:pStyle w:val="Nivel3"/>
        <w:rPr>
          <w:rStyle w:val="eop"/>
          <w:rFonts w:eastAsia="MS Mincho"/>
          <w:color w:val="FF0000"/>
        </w:rPr>
      </w:pPr>
      <w:r w:rsidRPr="00717D4C">
        <w:rPr>
          <w:rStyle w:val="eop"/>
          <w:rFonts w:eastAsia="MS Mincho"/>
          <w:color w:val="FF0000"/>
        </w:rPr>
        <w:t xml:space="preserve">Os documentos referidos acima deverão ser exigidos com base no limite definido pela Receita Federal do Brasil para transmissão da Escrituração Contábil Digital - ECD ao Sped.  </w:t>
      </w:r>
    </w:p>
    <w:p w14:paraId="3ABE7DF4" w14:textId="161FF579" w:rsidR="00573B28" w:rsidRPr="00717D4C" w:rsidRDefault="7C90B181" w:rsidP="002513F3">
      <w:pPr>
        <w:pStyle w:val="Nivel2"/>
        <w:rPr>
          <w:i w:val="0"/>
        </w:rPr>
      </w:pPr>
      <w:commentRangeStart w:id="62"/>
      <w:r w:rsidRPr="00717D4C">
        <w:rPr>
          <w:i w:val="0"/>
        </w:rPr>
        <w:t xml:space="preserve">Caso a empresa apresente resultado inferior ou igual a 1 (um) em qualquer dos índices de Liquidez Geral (LG), Solvência Geral (SG) e Liquidez Corrente (LC), será exigido para fins de habilitação [capital mínimo] </w:t>
      </w:r>
      <w:r w:rsidRPr="00717D4C">
        <w:rPr>
          <w:i w:val="0"/>
          <w:u w:val="single"/>
        </w:rPr>
        <w:t>OU</w:t>
      </w:r>
      <w:r w:rsidRPr="00717D4C">
        <w:rPr>
          <w:i w:val="0"/>
        </w:rPr>
        <w:t xml:space="preserve"> [patrimônio líquido mínimo] de ......% [até 10%] do [valor total estimado da contratação] </w:t>
      </w:r>
      <w:r w:rsidRPr="00717D4C">
        <w:rPr>
          <w:i w:val="0"/>
          <w:u w:val="single"/>
        </w:rPr>
        <w:t>OU</w:t>
      </w:r>
      <w:r w:rsidRPr="00717D4C">
        <w:rPr>
          <w:i w:val="0"/>
        </w:rPr>
        <w:t xml:space="preserve"> [valor total estimado da parcela pertinente].</w:t>
      </w:r>
      <w:commentRangeEnd w:id="62"/>
      <w:r w:rsidRPr="00717D4C">
        <w:rPr>
          <w:i w:val="0"/>
        </w:rPr>
        <w:commentReference w:id="62"/>
      </w:r>
    </w:p>
    <w:p w14:paraId="39E43D18" w14:textId="3F1AA892" w:rsidR="00573B28" w:rsidRPr="00717D4C" w:rsidRDefault="7C90B181" w:rsidP="002513F3">
      <w:pPr>
        <w:pStyle w:val="Nivel2"/>
        <w:rPr>
          <w:i w:val="0"/>
        </w:rPr>
      </w:pPr>
      <w:r w:rsidRPr="00717D4C">
        <w:rPr>
          <w:i w:val="0"/>
        </w:rPr>
        <w:t xml:space="preserve">As empresas criadas no exercício financeiro da </w:t>
      </w:r>
      <w:r w:rsidR="00820FC1" w:rsidRPr="00820FC1">
        <w:rPr>
          <w:i w:val="0"/>
          <w:highlight w:val="green"/>
        </w:rPr>
        <w:t>contratação</w:t>
      </w:r>
      <w:r w:rsidRPr="00717D4C">
        <w:rPr>
          <w:i w:val="0"/>
        </w:rPr>
        <w:t xml:space="preserve"> deverão atender a todas as exigências da habilitação e poderão substituir os demonstrativos contábeis pelo balanço de abertura. (Lei nº 14.133, de 2021, art. 65, §1º).</w:t>
      </w:r>
    </w:p>
    <w:p w14:paraId="5A7DE086" w14:textId="538C6364" w:rsidR="00573B28" w:rsidRPr="00717D4C" w:rsidRDefault="7C90B181" w:rsidP="00717D4C">
      <w:pPr>
        <w:pStyle w:val="Nvel2-Red"/>
        <w:rPr>
          <w:i w:val="0"/>
        </w:rPr>
      </w:pPr>
      <w:commentRangeStart w:id="63"/>
      <w:r w:rsidRPr="00717D4C">
        <w:rPr>
          <w:i w:val="0"/>
        </w:rPr>
        <w:t>O atendimento dos índices econômicos previstos neste item deverá ser atestado mediante declaração assinada por profissional habilitado da área contábil, apresentada pel</w:t>
      </w:r>
      <w:r w:rsidR="00376248" w:rsidRPr="00717D4C">
        <w:rPr>
          <w:i w:val="0"/>
        </w:rPr>
        <w:t>a empresa</w:t>
      </w:r>
      <w:r w:rsidRPr="00717D4C">
        <w:rPr>
          <w:i w:val="0"/>
        </w:rPr>
        <w:t>.</w:t>
      </w:r>
      <w:commentRangeEnd w:id="63"/>
      <w:r w:rsidRPr="00717D4C">
        <w:rPr>
          <w:i w:val="0"/>
        </w:rPr>
        <w:commentReference w:id="63"/>
      </w:r>
    </w:p>
    <w:p w14:paraId="763B237E" w14:textId="77777777" w:rsidR="00573B28" w:rsidRPr="00717D4C" w:rsidRDefault="7C90B181" w:rsidP="00D9102A">
      <w:pPr>
        <w:pStyle w:val="Nvel01-SemNumerao"/>
      </w:pPr>
      <w:commentRangeStart w:id="64"/>
      <w:r w:rsidRPr="00717D4C">
        <w:t xml:space="preserve">Qualificação </w:t>
      </w:r>
      <w:commentRangeStart w:id="65"/>
      <w:r w:rsidRPr="00717D4C">
        <w:t>Técnica</w:t>
      </w:r>
      <w:commentRangeEnd w:id="64"/>
      <w:r w:rsidRPr="00717D4C">
        <w:commentReference w:id="64"/>
      </w:r>
      <w:commentRangeEnd w:id="65"/>
      <w:r w:rsidR="00E5577B">
        <w:rPr>
          <w:rStyle w:val="Refdecomentrio"/>
          <w:rFonts w:ascii="Ecofont_Spranq_eco_Sans" w:eastAsiaTheme="minorEastAsia" w:hAnsi="Ecofont_Spranq_eco_Sans" w:cs="Tahoma"/>
          <w:b w:val="0"/>
          <w:bCs w:val="0"/>
          <w:color w:val="auto"/>
        </w:rPr>
        <w:commentReference w:id="65"/>
      </w:r>
    </w:p>
    <w:p w14:paraId="4FE1A8FA" w14:textId="58898374" w:rsidR="6DD82A54" w:rsidRPr="004C2872" w:rsidRDefault="6DD82A54" w:rsidP="00717D4C">
      <w:pPr>
        <w:pStyle w:val="Nvel2-Red"/>
        <w:rPr>
          <w:b w:val="0"/>
          <w:i w:val="0"/>
        </w:rPr>
      </w:pPr>
      <w:commentRangeStart w:id="66"/>
      <w:r w:rsidRPr="004C2872">
        <w:rPr>
          <w:b w:val="0"/>
          <w:i w:val="0"/>
        </w:rPr>
        <w:t>Declaração de que o</w:t>
      </w:r>
      <w:r w:rsidR="0026069E">
        <w:rPr>
          <w:b w:val="0"/>
          <w:i w:val="0"/>
        </w:rPr>
        <w:t xml:space="preserve"> </w:t>
      </w:r>
      <w:r w:rsidR="0026069E" w:rsidRPr="0026069E">
        <w:rPr>
          <w:b w:val="0"/>
          <w:i w:val="0"/>
          <w:highlight w:val="green"/>
        </w:rPr>
        <w:t>interessado</w:t>
      </w:r>
      <w:r w:rsidRPr="004C2872">
        <w:rPr>
          <w:b w:val="0"/>
          <w:i w:val="0"/>
        </w:rPr>
        <w:t xml:space="preserve"> tomou conhecimento de todas as informações e das condições locais para o cumprimento das obrigações objeto da </w:t>
      </w:r>
      <w:r w:rsidR="00481E90" w:rsidRPr="00481E90">
        <w:rPr>
          <w:b w:val="0"/>
          <w:i w:val="0"/>
          <w:highlight w:val="green"/>
        </w:rPr>
        <w:t>contratação</w:t>
      </w:r>
      <w:r w:rsidRPr="004C2872">
        <w:rPr>
          <w:b w:val="0"/>
          <w:i w:val="0"/>
        </w:rPr>
        <w:t>;</w:t>
      </w:r>
      <w:commentRangeEnd w:id="66"/>
      <w:r w:rsidRPr="004C2872">
        <w:rPr>
          <w:b w:val="0"/>
          <w:i w:val="0"/>
        </w:rPr>
        <w:commentReference w:id="66"/>
      </w:r>
    </w:p>
    <w:p w14:paraId="1E09D5D5" w14:textId="14A79781" w:rsidR="6DD82A54" w:rsidRPr="004C2872" w:rsidRDefault="6DD82A54" w:rsidP="00717D4C">
      <w:pPr>
        <w:pStyle w:val="Nvel2-Red"/>
        <w:rPr>
          <w:b w:val="0"/>
          <w:i w:val="0"/>
        </w:rPr>
      </w:pPr>
      <w:r w:rsidRPr="004C2872">
        <w:rPr>
          <w:b w:val="0"/>
          <w:i w:val="0"/>
        </w:rPr>
        <w:t xml:space="preserve">A declaração acima poderá ser substituída por declaração formal assinada pelo responsável técnico do </w:t>
      </w:r>
      <w:r w:rsidR="002F2515" w:rsidRPr="002F2515">
        <w:rPr>
          <w:b w:val="0"/>
          <w:i w:val="0"/>
          <w:highlight w:val="green"/>
        </w:rPr>
        <w:t>interes</w:t>
      </w:r>
      <w:r w:rsidR="002F2515">
        <w:rPr>
          <w:b w:val="0"/>
          <w:i w:val="0"/>
          <w:highlight w:val="green"/>
        </w:rPr>
        <w:t>s</w:t>
      </w:r>
      <w:r w:rsidR="002F2515" w:rsidRPr="002F2515">
        <w:rPr>
          <w:b w:val="0"/>
          <w:i w:val="0"/>
          <w:highlight w:val="green"/>
        </w:rPr>
        <w:t>ado</w:t>
      </w:r>
      <w:r w:rsidRPr="004C2872">
        <w:rPr>
          <w:b w:val="0"/>
          <w:i w:val="0"/>
        </w:rPr>
        <w:t xml:space="preserve"> acerca do conhecimento pleno das condições e peculiaridades da contratação.</w:t>
      </w:r>
    </w:p>
    <w:p w14:paraId="38ACE7D6" w14:textId="49A190EA" w:rsidR="03FE9936" w:rsidRPr="004C2872" w:rsidRDefault="03FE9936" w:rsidP="00717D4C">
      <w:pPr>
        <w:pStyle w:val="Nvel2-Red"/>
        <w:rPr>
          <w:b w:val="0"/>
          <w:i w:val="0"/>
        </w:rPr>
      </w:pPr>
      <w:commentRangeStart w:id="67"/>
      <w:r w:rsidRPr="004C2872">
        <w:rPr>
          <w:b w:val="0"/>
          <w:i w:val="0"/>
        </w:rPr>
        <w:t>Registro ou inscrição da empresa n</w:t>
      </w:r>
      <w:r w:rsidR="7AE1CD34" w:rsidRPr="004C2872">
        <w:rPr>
          <w:b w:val="0"/>
          <w:i w:val="0"/>
        </w:rPr>
        <w:t xml:space="preserve">a entidade </w:t>
      </w:r>
      <w:r w:rsidRPr="004C2872">
        <w:rPr>
          <w:b w:val="0"/>
          <w:i w:val="0"/>
        </w:rPr>
        <w:t xml:space="preserve">profissional </w:t>
      </w:r>
      <w:r w:rsidR="5D450D7A" w:rsidRPr="004C2872">
        <w:rPr>
          <w:b w:val="0"/>
          <w:i w:val="0"/>
        </w:rPr>
        <w:t>competente</w:t>
      </w:r>
      <w:r w:rsidRPr="004C2872">
        <w:rPr>
          <w:b w:val="0"/>
          <w:i w:val="0"/>
        </w:rPr>
        <w:t xml:space="preserve"> .........(escrever por extenso, se o caso), em plena validade;</w:t>
      </w:r>
      <w:commentRangeEnd w:id="67"/>
      <w:r w:rsidR="004C2872" w:rsidRPr="004C2872">
        <w:rPr>
          <w:rStyle w:val="Refdecomentrio"/>
          <w:rFonts w:eastAsiaTheme="minorEastAsia" w:cs="Tahoma"/>
          <w:b w:val="0"/>
          <w:bCs w:val="0"/>
          <w:i w:val="0"/>
          <w:color w:val="auto"/>
        </w:rPr>
        <w:commentReference w:id="67"/>
      </w:r>
    </w:p>
    <w:p w14:paraId="5A87FFAC" w14:textId="0F2D2324" w:rsidR="03FE9936" w:rsidRPr="00717D4C" w:rsidRDefault="03FE9936" w:rsidP="00717D4C">
      <w:pPr>
        <w:pStyle w:val="Nvel3-R"/>
        <w:rPr>
          <w:i w:val="0"/>
        </w:rPr>
      </w:pPr>
      <w:r w:rsidRPr="00717D4C">
        <w:rPr>
          <w:i w:val="0"/>
        </w:rPr>
        <w:t>Sociedades empresárias estrangeiras atenderão à exigência por meio da apresentação, no momento da assinatura do contrato, da solicitação de registro perante a entidade profissional competente no Brasil.</w:t>
      </w:r>
    </w:p>
    <w:p w14:paraId="7FFA1951" w14:textId="77777777" w:rsidR="00573B28" w:rsidRPr="00717D4C" w:rsidRDefault="7C90B181" w:rsidP="00717D4C">
      <w:pPr>
        <w:pStyle w:val="Nvel2-Red"/>
        <w:rPr>
          <w:i w:val="0"/>
        </w:rPr>
      </w:pPr>
      <w:commentRangeStart w:id="68"/>
      <w:commentRangeStart w:id="69"/>
      <w:r w:rsidRPr="00717D4C">
        <w:rPr>
          <w:i w:val="0"/>
        </w:rPr>
        <w:t xml:space="preserve">Comprovação de aptidão para execução de serviço de complexidade tecnológica e operacional equivalente ou superior com o objeto desta contratação, ou com o item pertinente, por meio da </w:t>
      </w:r>
      <w:r w:rsidRPr="00717D4C">
        <w:rPr>
          <w:i w:val="0"/>
        </w:rPr>
        <w:lastRenderedPageBreak/>
        <w:t>apresentação de certidões ou atestados, por pessoas jurídicas de direito público ou privado, ou regularmente emitido(s) pelo conselho profissional competente, quando for o caso.</w:t>
      </w:r>
      <w:commentRangeEnd w:id="68"/>
      <w:r w:rsidR="00717D4C">
        <w:rPr>
          <w:rStyle w:val="Refdecomentrio"/>
          <w:rFonts w:eastAsiaTheme="minorEastAsia" w:cs="Tahoma"/>
          <w:b w:val="0"/>
          <w:bCs w:val="0"/>
          <w:i w:val="0"/>
          <w:color w:val="auto"/>
        </w:rPr>
        <w:commentReference w:id="68"/>
      </w:r>
    </w:p>
    <w:p w14:paraId="38AA4152" w14:textId="77777777" w:rsidR="00573B28" w:rsidRPr="00717D4C" w:rsidRDefault="7C90B181" w:rsidP="00717D4C">
      <w:pPr>
        <w:pStyle w:val="Nvel3-R"/>
        <w:rPr>
          <w:i w:val="0"/>
        </w:rPr>
      </w:pPr>
      <w:r w:rsidRPr="00717D4C">
        <w:rPr>
          <w:i w:val="0"/>
        </w:rPr>
        <w:t xml:space="preserve">Para fins da comprovação de que trata este subitem, os atestados deverão dizer respeito a contratos executados com as seguintes características mínimas: </w:t>
      </w:r>
    </w:p>
    <w:p w14:paraId="7698BB3B" w14:textId="77777777" w:rsidR="00573B28" w:rsidRPr="00717D4C" w:rsidRDefault="7C90B181" w:rsidP="00717D4C">
      <w:pPr>
        <w:pStyle w:val="Nvel4-R"/>
        <w:rPr>
          <w:i w:val="0"/>
        </w:rPr>
      </w:pPr>
      <w:r w:rsidRPr="00717D4C">
        <w:rPr>
          <w:i w:val="0"/>
        </w:rPr>
        <w:t>[....];</w:t>
      </w:r>
    </w:p>
    <w:p w14:paraId="5C53BB78" w14:textId="77777777" w:rsidR="00573B28" w:rsidRPr="00717D4C" w:rsidRDefault="7C90B181" w:rsidP="00717D4C">
      <w:pPr>
        <w:pStyle w:val="Nvel4-R"/>
        <w:rPr>
          <w:i w:val="0"/>
        </w:rPr>
      </w:pPr>
      <w:r w:rsidRPr="00717D4C">
        <w:rPr>
          <w:i w:val="0"/>
        </w:rPr>
        <w:t>[....];</w:t>
      </w:r>
    </w:p>
    <w:p w14:paraId="134BE04F" w14:textId="77777777" w:rsidR="00573B28" w:rsidRPr="00717D4C" w:rsidRDefault="7C90B181" w:rsidP="00717D4C">
      <w:pPr>
        <w:pStyle w:val="Nvel4-R"/>
        <w:rPr>
          <w:i w:val="0"/>
        </w:rPr>
      </w:pPr>
      <w:r w:rsidRPr="00717D4C">
        <w:rPr>
          <w:i w:val="0"/>
        </w:rPr>
        <w:t>[....].</w:t>
      </w:r>
      <w:commentRangeEnd w:id="69"/>
      <w:r w:rsidR="004C2872">
        <w:rPr>
          <w:rStyle w:val="Refdecomentrio"/>
          <w:rFonts w:ascii="Ecofont_Spranq_eco_Sans" w:hAnsi="Ecofont_Spranq_eco_Sans" w:cs="Tahoma"/>
          <w:i w:val="0"/>
          <w:iCs w:val="0"/>
          <w:color w:val="auto"/>
        </w:rPr>
        <w:commentReference w:id="69"/>
      </w:r>
    </w:p>
    <w:p w14:paraId="60E8F7E3" w14:textId="77777777" w:rsidR="00573B28" w:rsidRPr="00717D4C" w:rsidRDefault="7C90B181" w:rsidP="00717D4C">
      <w:pPr>
        <w:pStyle w:val="Nvel3-R"/>
        <w:rPr>
          <w:i w:val="0"/>
        </w:rPr>
      </w:pPr>
      <w:commentRangeStart w:id="70"/>
      <w:r w:rsidRPr="00717D4C">
        <w:rPr>
          <w:i w:val="0"/>
        </w:rPr>
        <w:t>Será admitida, para fins de comprovação de quantitativo mínimo, a apresentação e o somatório de diferentes atestados executados de forma concomitante.</w:t>
      </w:r>
      <w:commentRangeEnd w:id="70"/>
      <w:r w:rsidRPr="00717D4C">
        <w:rPr>
          <w:i w:val="0"/>
        </w:rPr>
        <w:commentReference w:id="70"/>
      </w:r>
    </w:p>
    <w:p w14:paraId="23B18FA7" w14:textId="047F69A7" w:rsidR="00573B28" w:rsidRPr="00717D4C" w:rsidRDefault="7C90B181" w:rsidP="00717D4C">
      <w:pPr>
        <w:pStyle w:val="Nvel3-R"/>
        <w:rPr>
          <w:i w:val="0"/>
        </w:rPr>
      </w:pPr>
      <w:commentRangeStart w:id="71"/>
      <w:r w:rsidRPr="00717D4C">
        <w:rPr>
          <w:i w:val="0"/>
        </w:rPr>
        <w:t>Os atestados de capacidade técnica poderão ser apresentados em nome da matriz ou da filial d</w:t>
      </w:r>
      <w:r w:rsidR="501DC4F2" w:rsidRPr="00717D4C">
        <w:rPr>
          <w:i w:val="0"/>
        </w:rPr>
        <w:t xml:space="preserve">a empresa </w:t>
      </w:r>
      <w:r w:rsidR="00376248" w:rsidRPr="00717D4C">
        <w:rPr>
          <w:i w:val="0"/>
        </w:rPr>
        <w:t>interessada</w:t>
      </w:r>
      <w:r w:rsidRPr="00717D4C">
        <w:rPr>
          <w:i w:val="0"/>
        </w:rPr>
        <w:t>.</w:t>
      </w:r>
      <w:commentRangeEnd w:id="71"/>
      <w:r w:rsidRPr="00717D4C">
        <w:rPr>
          <w:i w:val="0"/>
        </w:rPr>
        <w:commentReference w:id="71"/>
      </w:r>
    </w:p>
    <w:p w14:paraId="5F9013EA" w14:textId="3F75E9C6" w:rsidR="00573B28" w:rsidRPr="00717D4C" w:rsidRDefault="7C90B181" w:rsidP="00717D4C">
      <w:pPr>
        <w:pStyle w:val="Nvel3-R"/>
        <w:rPr>
          <w:i w:val="0"/>
        </w:rPr>
      </w:pPr>
      <w:r w:rsidRPr="00717D4C">
        <w:rPr>
          <w:i w:val="0"/>
        </w:rPr>
        <w:t xml:space="preserve">O </w:t>
      </w:r>
      <w:r w:rsidR="00376248" w:rsidRPr="00717D4C">
        <w:rPr>
          <w:i w:val="0"/>
        </w:rPr>
        <w:t>interessado</w:t>
      </w:r>
      <w:r w:rsidR="0AB800EC" w:rsidRPr="00717D4C">
        <w:rPr>
          <w:i w:val="0"/>
        </w:rPr>
        <w:t xml:space="preserve"> dis</w:t>
      </w:r>
      <w:r w:rsidRPr="00717D4C">
        <w:rPr>
          <w:i w:val="0"/>
        </w:rPr>
        <w:t>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3558D824" w14:textId="77777777" w:rsidR="00573B28" w:rsidRPr="004C2872" w:rsidRDefault="7C90B181" w:rsidP="00717D4C">
      <w:pPr>
        <w:pStyle w:val="Nvel3-R"/>
        <w:rPr>
          <w:i w:val="0"/>
        </w:rPr>
      </w:pPr>
      <w:commentRangeStart w:id="72"/>
      <w:r w:rsidRPr="004C2872">
        <w:rPr>
          <w:i w:val="0"/>
        </w:rPr>
        <w:t xml:space="preserve">Prova de atendimento aos requisitos ........, previstos na lei ............: </w:t>
      </w:r>
      <w:commentRangeEnd w:id="72"/>
      <w:r w:rsidRPr="004C2872">
        <w:rPr>
          <w:i w:val="0"/>
        </w:rPr>
        <w:commentReference w:id="72"/>
      </w:r>
    </w:p>
    <w:p w14:paraId="48804411" w14:textId="77777777" w:rsidR="00573B28" w:rsidRPr="004C2872" w:rsidRDefault="7C90B181" w:rsidP="002513F3">
      <w:pPr>
        <w:pStyle w:val="Nivel2"/>
        <w:rPr>
          <w:i w:val="0"/>
        </w:rPr>
      </w:pPr>
      <w:r w:rsidRPr="004C2872">
        <w:rPr>
          <w:i w:val="0"/>
        </w:rPr>
        <w:t>Caso admitida a participação de cooperativas, será exigida a seguinte documentação complementar:</w:t>
      </w:r>
    </w:p>
    <w:p w14:paraId="7BC02DDE" w14:textId="11122C5F" w:rsidR="00573B28" w:rsidRPr="004C2872" w:rsidRDefault="7C90B181" w:rsidP="00717D4C">
      <w:pPr>
        <w:pStyle w:val="Nivel3"/>
        <w:rPr>
          <w:color w:val="FF0000"/>
        </w:rPr>
      </w:pPr>
      <w:r w:rsidRPr="004C2872">
        <w:rPr>
          <w:color w:val="FF000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16AC9ADB" w14:textId="77777777" w:rsidR="00573B28" w:rsidRPr="004C2872" w:rsidRDefault="7C90B181" w:rsidP="00717D4C">
      <w:pPr>
        <w:pStyle w:val="Nivel3"/>
        <w:rPr>
          <w:color w:val="FF0000"/>
        </w:rPr>
      </w:pPr>
      <w:r w:rsidRPr="004C2872">
        <w:rPr>
          <w:color w:val="FF0000"/>
        </w:rPr>
        <w:t>A declaração de regularidade de situação do contribuinte individual – DRSCI, para cada um dos cooperados indicados;</w:t>
      </w:r>
    </w:p>
    <w:p w14:paraId="76BD8B1D" w14:textId="77777777" w:rsidR="00573B28" w:rsidRPr="004C2872" w:rsidRDefault="7C90B181" w:rsidP="00717D4C">
      <w:pPr>
        <w:pStyle w:val="Nivel3"/>
        <w:rPr>
          <w:color w:val="FF0000"/>
        </w:rPr>
      </w:pPr>
      <w:r w:rsidRPr="004C2872">
        <w:rPr>
          <w:color w:val="FF0000"/>
        </w:rPr>
        <w:t xml:space="preserve">A comprovação do capital social proporcional ao número de cooperados necessários à prestação do serviço; </w:t>
      </w:r>
    </w:p>
    <w:p w14:paraId="608EC348" w14:textId="73E36B40" w:rsidR="00573B28" w:rsidRPr="004C2872" w:rsidRDefault="7C90B181" w:rsidP="00717D4C">
      <w:pPr>
        <w:pStyle w:val="Nivel3"/>
        <w:rPr>
          <w:color w:val="FF0000"/>
        </w:rPr>
      </w:pPr>
      <w:r w:rsidRPr="004C2872">
        <w:rPr>
          <w:color w:val="FF0000"/>
        </w:rPr>
        <w:t>O registro previsto na Lei n. 5.764, de 1971, art. 107;</w:t>
      </w:r>
    </w:p>
    <w:p w14:paraId="5FE682C9" w14:textId="77777777" w:rsidR="00573B28" w:rsidRPr="004C2872" w:rsidRDefault="7C90B181" w:rsidP="00717D4C">
      <w:pPr>
        <w:pStyle w:val="Nivel3"/>
        <w:rPr>
          <w:color w:val="FF0000"/>
        </w:rPr>
      </w:pPr>
      <w:r w:rsidRPr="004C2872">
        <w:rPr>
          <w:color w:val="FF0000"/>
        </w:rPr>
        <w:t xml:space="preserve"> A comprovação de integração das respectivas quotas-partes por parte dos cooperados que executarão o contrato;</w:t>
      </w:r>
    </w:p>
    <w:p w14:paraId="29344CDC" w14:textId="0FE45BE0" w:rsidR="00573B28" w:rsidRPr="004C2872" w:rsidRDefault="7C90B181" w:rsidP="00717D4C">
      <w:pPr>
        <w:pStyle w:val="Nivel3"/>
        <w:rPr>
          <w:color w:val="FF0000"/>
        </w:rPr>
      </w:pPr>
      <w:r w:rsidRPr="004C2872">
        <w:rPr>
          <w:color w:val="FF0000"/>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w:t>
      </w:r>
      <w:r w:rsidR="005B4048" w:rsidRPr="005B4048">
        <w:rPr>
          <w:color w:val="FF0000"/>
          <w:highlight w:val="green"/>
        </w:rPr>
        <w:t>contratação direta</w:t>
      </w:r>
      <w:r w:rsidRPr="004C2872">
        <w:rPr>
          <w:color w:val="FF0000"/>
        </w:rPr>
        <w:t>; e</w:t>
      </w:r>
    </w:p>
    <w:p w14:paraId="567566B7" w14:textId="426AE606" w:rsidR="00573B28" w:rsidRPr="004C2872" w:rsidRDefault="7C90B181" w:rsidP="00717D4C">
      <w:pPr>
        <w:pStyle w:val="Nivel3"/>
        <w:rPr>
          <w:color w:val="FF0000"/>
        </w:rPr>
      </w:pPr>
      <w:commentRangeStart w:id="73"/>
      <w:r w:rsidRPr="004C2872">
        <w:rPr>
          <w:color w:val="FF0000"/>
        </w:rPr>
        <w:lastRenderedPageBreak/>
        <w:t>A última auditoria contábil-financeira da cooperativa, conforme dispõe o art. 112 da Lei n. 5.764, de 1971, ou uma declaração, sob as penas da lei, de que tal auditoria não foi exigida pelo órgão fiscalizador</w:t>
      </w:r>
      <w:commentRangeEnd w:id="73"/>
      <w:r w:rsidRPr="004C2872">
        <w:rPr>
          <w:color w:val="FF0000"/>
        </w:rPr>
        <w:commentReference w:id="73"/>
      </w:r>
    </w:p>
    <w:bookmarkEnd w:id="2"/>
    <w:p w14:paraId="247FC3DA" w14:textId="77777777" w:rsidR="004C2872" w:rsidRDefault="004C2872" w:rsidP="00DE742E">
      <w:pPr>
        <w:pStyle w:val="Nivel01"/>
      </w:pPr>
    </w:p>
    <w:p w14:paraId="29EC456D" w14:textId="4B4D6E1F" w:rsidR="00573B28" w:rsidRPr="007E40DB" w:rsidRDefault="00573B28" w:rsidP="00986E3F">
      <w:pPr>
        <w:pStyle w:val="Nivel01"/>
        <w:numPr>
          <w:ilvl w:val="0"/>
          <w:numId w:val="1"/>
        </w:numPr>
      </w:pPr>
      <w:r>
        <w:t>ESTIMATIVAS DO VALOR DA CONTRATAÇÃO</w:t>
      </w:r>
    </w:p>
    <w:p w14:paraId="68302B14" w14:textId="77777777" w:rsidR="00573B28" w:rsidRPr="0000479A" w:rsidRDefault="00573B28" w:rsidP="002513F3">
      <w:pPr>
        <w:pStyle w:val="Nivel2"/>
        <w:rPr>
          <w:rFonts w:ascii="Arial" w:hAnsi="Arial"/>
          <w:b/>
          <w:bCs/>
        </w:rPr>
      </w:pPr>
      <w:commentRangeStart w:id="74"/>
      <w:r w:rsidRPr="0000479A">
        <w:rPr>
          <w:rFonts w:ascii="Arial" w:hAnsi="Arial"/>
        </w:rPr>
        <w:t xml:space="preserve">O custo estimado total da contratação é de R$... (por extenso), conforme custos unitários apostos na [tabela acima] </w:t>
      </w:r>
      <w:r w:rsidRPr="0000479A">
        <w:rPr>
          <w:rFonts w:ascii="Arial" w:hAnsi="Arial"/>
          <w:b/>
          <w:bCs/>
        </w:rPr>
        <w:t>OU</w:t>
      </w:r>
      <w:r w:rsidRPr="0000479A">
        <w:rPr>
          <w:rFonts w:ascii="Arial" w:hAnsi="Arial"/>
        </w:rPr>
        <w:t xml:space="preserve"> [em anexo].</w:t>
      </w:r>
      <w:commentRangeEnd w:id="74"/>
      <w:r w:rsidRPr="0000479A">
        <w:rPr>
          <w:rFonts w:ascii="Arial" w:hAnsi="Arial"/>
        </w:rPr>
        <w:commentReference w:id="74"/>
      </w:r>
    </w:p>
    <w:p w14:paraId="7E9635F8" w14:textId="77777777" w:rsidR="00573B28" w:rsidRPr="0000479A" w:rsidRDefault="3E4F9A9A" w:rsidP="00B4341B">
      <w:pPr>
        <w:pStyle w:val="ou"/>
        <w:rPr>
          <w:highlight w:val="green"/>
        </w:rPr>
      </w:pPr>
      <w:r w:rsidRPr="0000479A">
        <w:rPr>
          <w:highlight w:val="green"/>
        </w:rPr>
        <w:t>OU</w:t>
      </w:r>
    </w:p>
    <w:p w14:paraId="63A1605B" w14:textId="77777777" w:rsidR="00573B28" w:rsidRPr="0000479A" w:rsidRDefault="00573B28" w:rsidP="00717D4C">
      <w:pPr>
        <w:pStyle w:val="Nvel2-Red"/>
        <w:rPr>
          <w:rFonts w:ascii="Arial" w:hAnsi="Arial"/>
          <w:b w:val="0"/>
          <w:highlight w:val="green"/>
        </w:rPr>
      </w:pPr>
      <w:commentRangeStart w:id="75"/>
      <w:r w:rsidRPr="0000479A">
        <w:rPr>
          <w:rFonts w:ascii="Arial" w:hAnsi="Arial"/>
          <w:b w:val="0"/>
          <w:highlight w:val="green"/>
        </w:rPr>
        <w:t>O valor de referência para aplicação do maior desconto corresponde a R$</w:t>
      </w:r>
      <w:proofErr w:type="gramStart"/>
      <w:r w:rsidRPr="0000479A">
        <w:rPr>
          <w:rFonts w:ascii="Arial" w:hAnsi="Arial"/>
          <w:b w:val="0"/>
          <w:highlight w:val="green"/>
        </w:rPr>
        <w:t>.....</w:t>
      </w:r>
      <w:commentRangeEnd w:id="75"/>
      <w:proofErr w:type="gramEnd"/>
      <w:r w:rsidRPr="0000479A">
        <w:rPr>
          <w:rFonts w:ascii="Arial" w:hAnsi="Arial"/>
          <w:b w:val="0"/>
          <w:highlight w:val="green"/>
        </w:rPr>
        <w:commentReference w:id="75"/>
      </w:r>
    </w:p>
    <w:p w14:paraId="61576361" w14:textId="20427DBB" w:rsidR="00573B28" w:rsidRPr="0000479A" w:rsidRDefault="3E4F9A9A" w:rsidP="00B4341B">
      <w:pPr>
        <w:pStyle w:val="ou"/>
        <w:rPr>
          <w:b w:val="0"/>
          <w:highlight w:val="green"/>
        </w:rPr>
      </w:pPr>
      <w:r w:rsidRPr="0000479A">
        <w:rPr>
          <w:b w:val="0"/>
          <w:highlight w:val="green"/>
        </w:rPr>
        <w:t>OU</w:t>
      </w:r>
    </w:p>
    <w:p w14:paraId="708C605E" w14:textId="77777777" w:rsidR="00573B28" w:rsidRPr="0000479A" w:rsidRDefault="00573B28" w:rsidP="00717D4C">
      <w:pPr>
        <w:pStyle w:val="Nvel2-Red"/>
        <w:rPr>
          <w:rFonts w:ascii="Arial" w:hAnsi="Arial"/>
          <w:b w:val="0"/>
          <w:highlight w:val="green"/>
        </w:rPr>
      </w:pPr>
      <w:commentRangeStart w:id="76"/>
      <w:r w:rsidRPr="0000479A">
        <w:rPr>
          <w:rFonts w:ascii="Arial" w:hAnsi="Arial"/>
          <w:b w:val="0"/>
          <w:highlight w:val="green"/>
        </w:rPr>
        <w:t xml:space="preserve">O custo estimado da contratação possui caráter sigiloso e será tornado público apenas e imediatamente após o julgamento das propostas. </w:t>
      </w:r>
      <w:commentRangeEnd w:id="76"/>
      <w:r w:rsidRPr="0000479A">
        <w:rPr>
          <w:rFonts w:ascii="Arial" w:hAnsi="Arial"/>
          <w:b w:val="0"/>
          <w:highlight w:val="green"/>
        </w:rPr>
        <w:commentReference w:id="76"/>
      </w:r>
    </w:p>
    <w:p w14:paraId="5BC9F401" w14:textId="03C3429B" w:rsidR="00573B28" w:rsidRPr="0000479A" w:rsidRDefault="00573B28" w:rsidP="00717D4C">
      <w:pPr>
        <w:pStyle w:val="Nvel2-Red"/>
        <w:rPr>
          <w:rFonts w:ascii="Arial" w:hAnsi="Arial"/>
          <w:b w:val="0"/>
          <w:highlight w:val="green"/>
        </w:rPr>
      </w:pPr>
      <w:r w:rsidRPr="0000479A">
        <w:rPr>
          <w:rFonts w:ascii="Arial" w:hAnsi="Arial"/>
          <w:b w:val="0"/>
          <w:highlight w:val="green"/>
        </w:rPr>
        <w:t>A estimativa de custo levou em consideração o risco envolvido na contratação e sua alocação entre contratante e contratado, conforme especificado na matriz de risco constante do Contrato</w:t>
      </w:r>
      <w:commentRangeStart w:id="77"/>
      <w:commentRangeEnd w:id="77"/>
      <w:r w:rsidRPr="0000479A">
        <w:rPr>
          <w:rFonts w:ascii="Arial" w:hAnsi="Arial"/>
          <w:b w:val="0"/>
          <w:highlight w:val="green"/>
        </w:rPr>
        <w:commentReference w:id="77"/>
      </w:r>
    </w:p>
    <w:p w14:paraId="20388CAA" w14:textId="776FD962" w:rsidR="73AAF6CB" w:rsidRPr="00EC2A77" w:rsidRDefault="73AAF6CB" w:rsidP="00717D4C">
      <w:pPr>
        <w:pStyle w:val="Nvel2-Red"/>
        <w:rPr>
          <w:highlight w:val="cyan"/>
        </w:rPr>
      </w:pPr>
      <w:r w:rsidRPr="0000479A">
        <w:rPr>
          <w:rFonts w:ascii="Arial" w:hAnsi="Arial"/>
          <w:b w:val="0"/>
          <w:highlight w:val="cyan"/>
        </w:rPr>
        <w:t>Em caso de Registro de Preços, os preços registrados poderão ser alterados ou atualizados em decorrência de eventual redução dos preços praticados no mercado ou de fato que eleve o custo dos bens, das obras ou dos serviços registrados, nas seguintes situações</w:t>
      </w:r>
      <w:r w:rsidRPr="00EC2A77">
        <w:rPr>
          <w:highlight w:val="cyan"/>
        </w:rPr>
        <w:t>:</w:t>
      </w:r>
    </w:p>
    <w:p w14:paraId="1517C815" w14:textId="7C2893FC" w:rsidR="73AAF6CB" w:rsidRPr="00EC2A77" w:rsidRDefault="73AAF6CB" w:rsidP="0000479A">
      <w:pPr>
        <w:pStyle w:val="Nvel3-R"/>
        <w:ind w:left="1701"/>
        <w:rPr>
          <w:highlight w:val="cyan"/>
        </w:rPr>
      </w:pPr>
      <w:r w:rsidRPr="00EC2A77">
        <w:rPr>
          <w:highlight w:val="cyan"/>
        </w:rPr>
        <w:t>em caso de força maior, caso fortuito ou fato do príncipe ou em decorrência de fatos imprevisíveis ou previsíveis de consequências incalculáveis, que inviabilizem a execução da ata tal como pactuada, nos termos do disposto na a</w:t>
      </w:r>
      <w:hyperlink r:id="rId32" w:anchor="art124iid">
        <w:r w:rsidRPr="00EC2A77">
          <w:rPr>
            <w:highlight w:val="cyan"/>
          </w:rPr>
          <w:t>línea “d” do inciso II do caput do art. 124 da Lei nº 14.133, de 2021;</w:t>
        </w:r>
      </w:hyperlink>
    </w:p>
    <w:p w14:paraId="388316FC" w14:textId="2A27DC4F" w:rsidR="73AAF6CB" w:rsidRPr="00EC2A77" w:rsidRDefault="73AAF6CB" w:rsidP="0000479A">
      <w:pPr>
        <w:pStyle w:val="Nvel3-R"/>
        <w:ind w:left="1701"/>
        <w:rPr>
          <w:highlight w:val="cyan"/>
        </w:rPr>
      </w:pPr>
      <w:r w:rsidRPr="00EC2A77">
        <w:rPr>
          <w:highlight w:val="cyan"/>
        </w:rPr>
        <w:t>em caso de criação, alteração ou extinção de quaisquer tributos ou encargos legais ou superveniência de disposições legais, com comprovada repercussão sobre os preços registrados;</w:t>
      </w:r>
    </w:p>
    <w:p w14:paraId="586395CD" w14:textId="23498FA6" w:rsidR="73AAF6CB" w:rsidRPr="00EC2A77" w:rsidRDefault="73AAF6CB" w:rsidP="0000479A">
      <w:pPr>
        <w:pStyle w:val="Nvel3-R"/>
        <w:ind w:left="1701"/>
        <w:rPr>
          <w:highlight w:val="cyan"/>
        </w:rPr>
      </w:pPr>
      <w:r w:rsidRPr="00EC2A77">
        <w:rPr>
          <w:highlight w:val="cyan"/>
        </w:rPr>
        <w:t>serão reajustados os preços registrados, respeitada a contagem da anualidade e o índice previsto para a contratação; ou</w:t>
      </w:r>
    </w:p>
    <w:p w14:paraId="736A9DC9" w14:textId="7000A88B" w:rsidR="73AAF6CB" w:rsidRPr="00EC2A77" w:rsidRDefault="73AAF6CB" w:rsidP="0000479A">
      <w:pPr>
        <w:pStyle w:val="Nvel3-R"/>
        <w:ind w:left="1701"/>
        <w:rPr>
          <w:highlight w:val="cyan"/>
        </w:rPr>
      </w:pPr>
      <w:r w:rsidRPr="00EC2A77">
        <w:rPr>
          <w:highlight w:val="cyan"/>
        </w:rPr>
        <w:t>poderão ser repactuados, a pedido do interessado, conforme critérios definidos para a contratação.</w:t>
      </w:r>
    </w:p>
    <w:p w14:paraId="37309E25" w14:textId="77777777" w:rsidR="00573B28" w:rsidRPr="007E40DB" w:rsidRDefault="00573B28" w:rsidP="00DE742E">
      <w:pPr>
        <w:pStyle w:val="Nivel01"/>
      </w:pPr>
      <w:r w:rsidRPr="00A16150">
        <w:t>ADEQUAÇÃO</w:t>
      </w:r>
      <w:r>
        <w:t xml:space="preserve"> ORÇAMENTÁRIA</w:t>
      </w:r>
    </w:p>
    <w:p w14:paraId="5F2FAFC8" w14:textId="77777777" w:rsidR="00573B28" w:rsidRPr="007E40DB" w:rsidRDefault="00573B28" w:rsidP="002513F3">
      <w:pPr>
        <w:pStyle w:val="Nivel2"/>
      </w:pPr>
      <w:r w:rsidRPr="21D57103">
        <w:t xml:space="preserve">As </w:t>
      </w:r>
      <w:r w:rsidRPr="00A16150">
        <w:t>despesas</w:t>
      </w:r>
      <w:r w:rsidRPr="21D57103">
        <w:t xml:space="preserve"> decorrentes da presente contratação correrão à conta de recursos específicos consignados no Orçamento Geral da União.</w:t>
      </w:r>
    </w:p>
    <w:p w14:paraId="43776A4A" w14:textId="77777777" w:rsidR="00573B28" w:rsidRPr="007E40DB" w:rsidRDefault="00573B28" w:rsidP="00717D4C">
      <w:pPr>
        <w:pStyle w:val="Nivel3"/>
      </w:pPr>
      <w:r w:rsidRPr="21D57103">
        <w:t>A contratação será atendida pela seguinte dotação:</w:t>
      </w:r>
    </w:p>
    <w:p w14:paraId="57358288" w14:textId="77777777" w:rsidR="00573B28" w:rsidRPr="007E40DB" w:rsidRDefault="00573B28" w:rsidP="00986E3F">
      <w:pPr>
        <w:pStyle w:val="PargrafodaLista"/>
        <w:numPr>
          <w:ilvl w:val="0"/>
          <w:numId w:val="10"/>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lastRenderedPageBreak/>
        <w:t>Gestão/Unidade: [...];</w:t>
      </w:r>
    </w:p>
    <w:p w14:paraId="3ADD7997" w14:textId="77777777" w:rsidR="00573B28" w:rsidRPr="007E40DB" w:rsidRDefault="00573B28" w:rsidP="00986E3F">
      <w:pPr>
        <w:pStyle w:val="PargrafodaLista"/>
        <w:numPr>
          <w:ilvl w:val="0"/>
          <w:numId w:val="10"/>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Fonte de Recursos: [...];</w:t>
      </w:r>
    </w:p>
    <w:p w14:paraId="5D8E7C0E" w14:textId="77777777" w:rsidR="00573B28" w:rsidRPr="007E40DB" w:rsidRDefault="00573B28" w:rsidP="00986E3F">
      <w:pPr>
        <w:pStyle w:val="PargrafodaLista"/>
        <w:numPr>
          <w:ilvl w:val="0"/>
          <w:numId w:val="10"/>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Programa de Trabalho: [...];</w:t>
      </w:r>
    </w:p>
    <w:p w14:paraId="3E3A1BFF" w14:textId="77777777" w:rsidR="00573B28" w:rsidRPr="007E40DB" w:rsidRDefault="00573B28" w:rsidP="00986E3F">
      <w:pPr>
        <w:pStyle w:val="PargrafodaLista"/>
        <w:numPr>
          <w:ilvl w:val="0"/>
          <w:numId w:val="10"/>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Elemento de Despesa: [...];</w:t>
      </w:r>
    </w:p>
    <w:p w14:paraId="5650E997" w14:textId="77777777" w:rsidR="00573B28" w:rsidRPr="007E40DB" w:rsidRDefault="00573B28" w:rsidP="00986E3F">
      <w:pPr>
        <w:pStyle w:val="PargrafodaLista"/>
        <w:numPr>
          <w:ilvl w:val="0"/>
          <w:numId w:val="10"/>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Plano Interno: [...];</w:t>
      </w:r>
    </w:p>
    <w:p w14:paraId="791E2B88" w14:textId="77777777" w:rsidR="00573B28" w:rsidRPr="007E40DB" w:rsidRDefault="00573B28" w:rsidP="00717D4C">
      <w:pPr>
        <w:pStyle w:val="Nvel2-Red"/>
      </w:pPr>
      <w:commentRangeStart w:id="78"/>
      <w:r>
        <w:t>A dotação relativa aos exercícios financeiros subsequentes será indicada após aprovação da Lei Orçamentária respectiva e liberação dos créditos correspondentes, mediante apostilamento.</w:t>
      </w:r>
      <w:commentRangeEnd w:id="78"/>
      <w:r>
        <w:commentReference w:id="78"/>
      </w:r>
    </w:p>
    <w:bookmarkEnd w:id="0"/>
    <w:p w14:paraId="63A18853" w14:textId="77777777" w:rsidR="009457FF" w:rsidRDefault="009457FF" w:rsidP="002513F3">
      <w:pPr>
        <w:pStyle w:val="Nivel2"/>
        <w:numPr>
          <w:ilvl w:val="0"/>
          <w:numId w:val="0"/>
        </w:numPr>
        <w:ind w:left="709"/>
      </w:pPr>
    </w:p>
    <w:p w14:paraId="5B25345B" w14:textId="719E5EA3" w:rsidR="00573B28" w:rsidRDefault="00573B28" w:rsidP="002513F3">
      <w:pPr>
        <w:pStyle w:val="Nivel2"/>
        <w:numPr>
          <w:ilvl w:val="0"/>
          <w:numId w:val="0"/>
        </w:numPr>
        <w:ind w:left="709"/>
      </w:pPr>
      <w:commentRangeStart w:id="79"/>
      <w:r w:rsidRPr="007E40DB">
        <w:t>[Local]</w:t>
      </w:r>
      <w:r w:rsidRPr="007E40DB">
        <w:rPr>
          <w:color w:val="auto"/>
        </w:rPr>
        <w:t>,</w:t>
      </w:r>
      <w:r w:rsidRPr="007E40DB">
        <w:t xml:space="preserve"> [dia] </w:t>
      </w:r>
      <w:r w:rsidRPr="007E40DB">
        <w:rPr>
          <w:color w:val="auto"/>
        </w:rPr>
        <w:t>de</w:t>
      </w:r>
      <w:r w:rsidRPr="007E40DB">
        <w:t xml:space="preserve"> [mês] </w:t>
      </w:r>
      <w:r w:rsidRPr="007E40DB">
        <w:rPr>
          <w:color w:val="auto"/>
        </w:rPr>
        <w:t>de</w:t>
      </w:r>
      <w:r w:rsidRPr="007E40DB">
        <w:t xml:space="preserve"> [ano].</w:t>
      </w:r>
    </w:p>
    <w:p w14:paraId="3D566A1D" w14:textId="77777777" w:rsidR="00573B28" w:rsidRPr="007E40DB" w:rsidRDefault="00573B28" w:rsidP="00F64656">
      <w:pPr>
        <w:spacing w:before="120" w:afterLines="120" w:after="288" w:line="312" w:lineRule="auto"/>
        <w:ind w:firstLine="709"/>
        <w:jc w:val="center"/>
        <w:rPr>
          <w:rFonts w:ascii="Arial" w:eastAsia="Arial" w:hAnsi="Arial" w:cs="Arial"/>
          <w:sz w:val="20"/>
          <w:szCs w:val="20"/>
        </w:rPr>
      </w:pPr>
      <w:r w:rsidRPr="007E40DB">
        <w:rPr>
          <w:rFonts w:ascii="Arial" w:eastAsia="Arial" w:hAnsi="Arial" w:cs="Arial"/>
          <w:sz w:val="20"/>
          <w:szCs w:val="20"/>
        </w:rPr>
        <w:t>__________________________________</w:t>
      </w:r>
    </w:p>
    <w:p w14:paraId="3731B952" w14:textId="77777777" w:rsidR="00573B28" w:rsidRPr="007E40DB" w:rsidRDefault="00573B28" w:rsidP="00F64656">
      <w:pPr>
        <w:spacing w:before="120" w:afterLines="120" w:after="288" w:line="312" w:lineRule="auto"/>
        <w:ind w:firstLine="709"/>
        <w:jc w:val="center"/>
        <w:rPr>
          <w:rFonts w:ascii="Arial" w:eastAsia="Arial" w:hAnsi="Arial" w:cs="Arial"/>
          <w:sz w:val="20"/>
          <w:szCs w:val="20"/>
        </w:rPr>
      </w:pPr>
      <w:r w:rsidRPr="007E40DB">
        <w:rPr>
          <w:rFonts w:ascii="Arial" w:eastAsia="Arial" w:hAnsi="Arial" w:cs="Arial"/>
          <w:sz w:val="20"/>
          <w:szCs w:val="20"/>
        </w:rPr>
        <w:t>Identificação e assinatura do servidor (ou equipe) responsável</w:t>
      </w:r>
      <w:commentRangeEnd w:id="79"/>
      <w:r w:rsidR="00892F7E">
        <w:rPr>
          <w:rStyle w:val="Refdecomentrio"/>
        </w:rPr>
        <w:commentReference w:id="79"/>
      </w:r>
    </w:p>
    <w:sectPr w:rsidR="00573B28" w:rsidRPr="007E40DB" w:rsidSect="00272763">
      <w:headerReference w:type="default" r:id="rId33"/>
      <w:footerReference w:type="default" r:id="rId34"/>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 w:initials="A">
    <w:p w14:paraId="7E910ACC" w14:textId="77777777" w:rsidR="00DE742E" w:rsidRPr="00D47598" w:rsidRDefault="00DE742E" w:rsidP="00D47598">
      <w:pPr>
        <w:pStyle w:val="Textodecomentrio"/>
      </w:pPr>
      <w:r>
        <w:rPr>
          <w:rStyle w:val="Refdecomentrio"/>
        </w:rPr>
        <w:annotationRef/>
      </w:r>
      <w:r w:rsidRPr="00D47598">
        <w:rPr>
          <w:b/>
          <w:bCs/>
          <w:i/>
          <w:iCs/>
        </w:rPr>
        <w:t>ORIENTAÇÕES PARA USO DO MODELO – LEITURA OBRIGATÓRIA</w:t>
      </w:r>
    </w:p>
    <w:p w14:paraId="1D5832F7" w14:textId="77777777" w:rsidR="00DE742E" w:rsidRPr="00D47598" w:rsidRDefault="00DE742E" w:rsidP="00D47598">
      <w:pPr>
        <w:pStyle w:val="Textodecomentrio"/>
      </w:pPr>
      <w:r w:rsidRPr="00D47598">
        <w:rPr>
          <w:b/>
          <w:bCs/>
          <w:i/>
          <w:iCs/>
        </w:rPr>
        <w:t xml:space="preserve">1) </w:t>
      </w:r>
      <w:r w:rsidRPr="00D47598">
        <w:rPr>
          <w:i/>
          <w:iCs/>
        </w:rPr>
        <w:t xml:space="preserve">O presente modelo de Termo de Referência procura fornecer um ponto de partida para a definição do objeto e condições da contratação. </w:t>
      </w:r>
      <w:r w:rsidRPr="00D47598">
        <w:rPr>
          <w:b/>
          <w:bCs/>
          <w:i/>
          <w:iCs/>
        </w:rPr>
        <w:t>Este é o documento que mais terá variação de conteúdo, de acordo com as peculiaridades da demanda da Administração e do objeto a ser contratado.</w:t>
      </w:r>
      <w:r w:rsidRPr="00D47598">
        <w:rPr>
          <w:i/>
          <w:iCs/>
        </w:rPr>
        <w:t xml:space="preserve"> Assim, não se deve prender ao texto apresentado, mas sim trabalhá-lo à luz dos pontos fundamentais da contratação, sempre de forma clara e objetiva.</w:t>
      </w:r>
    </w:p>
    <w:p w14:paraId="5BA7F523" w14:textId="77777777" w:rsidR="00DE742E" w:rsidRPr="00D47598" w:rsidRDefault="00DE742E" w:rsidP="00D47598">
      <w:pPr>
        <w:pStyle w:val="Textodecomentrio"/>
      </w:pPr>
      <w:r w:rsidRPr="00D47598">
        <w:rPr>
          <w:b/>
          <w:bCs/>
          <w:i/>
          <w:iCs/>
        </w:rPr>
        <w:t xml:space="preserve">2) </w:t>
      </w:r>
      <w:r w:rsidRPr="00D47598">
        <w:rPr>
          <w:i/>
          <w:iCs/>
        </w:rPr>
        <w:t xml:space="preserve">A redação em preto consiste no que se espera ser invariável. Ela até pode sofrer modificações a depender do caso concreto, mas não são disposições feitas para variar. Por essa razão, </w:t>
      </w:r>
      <w:r w:rsidRPr="00D47598">
        <w:rPr>
          <w:b/>
          <w:bCs/>
          <w:i/>
          <w:iCs/>
        </w:rPr>
        <w:t>quaisquer modificações nas partes em preto, sem marcação de itálico, devem necessariamente ser justificadas nos autos</w:t>
      </w:r>
      <w:r w:rsidRPr="00D47598">
        <w:rPr>
          <w:i/>
          <w:iCs/>
        </w:rPr>
        <w:t>, sem prejuízo de eventual consulta ao órgão de assessoramento jurídico respectivo, a depender da matéria.</w:t>
      </w:r>
    </w:p>
    <w:p w14:paraId="55741D86" w14:textId="2E5471DC" w:rsidR="00DE742E" w:rsidRPr="00D47598" w:rsidRDefault="00DE742E" w:rsidP="00D47598">
      <w:pPr>
        <w:pStyle w:val="Textodecomentrio"/>
      </w:pPr>
      <w:r w:rsidRPr="00D47598">
        <w:rPr>
          <w:b/>
          <w:bCs/>
          <w:i/>
          <w:iCs/>
        </w:rPr>
        <w:t>3) Os itens deste modelo destacados em vermelho itálico devem ser preenchidos ou adotados pelo órgão ou entidade pública contratante segundo critérios de oportunidade e conveniência</w:t>
      </w:r>
      <w:r w:rsidRPr="00D47598">
        <w:rPr>
          <w:i/>
          <w:iCs/>
        </w:rPr>
        <w:t xml:space="preserve">, de acordo com as peculiaridades do objeto e cuidando-se para que sejam reproduzidas as mesmas definições nos demais instrumentos da contratação (minuta de </w:t>
      </w:r>
      <w:r>
        <w:rPr>
          <w:i/>
          <w:iCs/>
        </w:rPr>
        <w:t xml:space="preserve">aviso de dispensa (se for o caso) </w:t>
      </w:r>
      <w:r w:rsidRPr="00D47598">
        <w:rPr>
          <w:i/>
          <w:iCs/>
        </w:rPr>
        <w:t>e de Contrato), para que não conflitem. São previsões feitas para variarem. Eventuais justificativas podem ser exigidas a depender do caso.</w:t>
      </w:r>
    </w:p>
    <w:p w14:paraId="629D8767" w14:textId="77777777" w:rsidR="00DE742E" w:rsidRPr="00D47598" w:rsidRDefault="00DE742E" w:rsidP="00D47598">
      <w:pPr>
        <w:pStyle w:val="Textodecomentrio"/>
      </w:pPr>
      <w:r w:rsidRPr="00D47598">
        <w:rPr>
          <w:b/>
          <w:bCs/>
          <w:i/>
          <w:iCs/>
        </w:rPr>
        <w:t>4) Alguns itens receberam notas explicativas, destacadas para compreensão do agente ou setor responsável pela elaboração do Termo de Referência</w:t>
      </w:r>
      <w:r w:rsidRPr="00D47598">
        <w:rPr>
          <w:i/>
          <w:iCs/>
        </w:rPr>
        <w:t>, que deverão ser devidamente suprimidas ao se finalizar o documento na versão original.</w:t>
      </w:r>
    </w:p>
    <w:p w14:paraId="50605F92" w14:textId="77777777" w:rsidR="00DE742E" w:rsidRPr="00D47598" w:rsidRDefault="00DE742E" w:rsidP="00D47598">
      <w:pPr>
        <w:pStyle w:val="Textodecomentrio"/>
      </w:pPr>
      <w:r w:rsidRPr="00D47598">
        <w:rPr>
          <w:b/>
          <w:bCs/>
          <w:i/>
          <w:iCs/>
        </w:rPr>
        <w:t>5) Recomenda-se indicar no processo a versão (mês e ano) utilizada para elaboração da minuta</w:t>
      </w:r>
      <w:r w:rsidRPr="00D47598">
        <w:rPr>
          <w:i/>
          <w:iCs/>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em eventual checagem.</w:t>
      </w:r>
    </w:p>
    <w:p w14:paraId="1C3F461F" w14:textId="77777777" w:rsidR="00DE742E" w:rsidRPr="00D47598" w:rsidRDefault="00DE742E" w:rsidP="00D47598">
      <w:pPr>
        <w:pStyle w:val="Textodecomentrio"/>
      </w:pPr>
      <w:r w:rsidRPr="00D47598">
        <w:rPr>
          <w:b/>
          <w:bCs/>
          <w:i/>
          <w:iCs/>
        </w:rPr>
        <w:t xml:space="preserve">6) </w:t>
      </w:r>
      <w:r w:rsidRPr="00D47598">
        <w:rPr>
          <w:i/>
          <w:iCs/>
        </w:rPr>
        <w:t>O Termo de Referência deve ser elaborado também no Sistema TR Digital ou em ferramenta informatizada própria (art. 4º da IN Seges/ME nº 81, de 25 de novembro de 2022).</w:t>
      </w:r>
    </w:p>
    <w:p w14:paraId="4271E42F" w14:textId="77777777" w:rsidR="00DE742E" w:rsidRPr="00D47598" w:rsidRDefault="00DE742E" w:rsidP="00D47598">
      <w:pPr>
        <w:pStyle w:val="Textodecomentrio"/>
      </w:pPr>
      <w:r w:rsidRPr="00D47598">
        <w:rPr>
          <w:b/>
          <w:bCs/>
          <w:i/>
          <w:iCs/>
        </w:rPr>
        <w:t xml:space="preserve">7) </w:t>
      </w:r>
      <w:r w:rsidRPr="00D47598">
        <w:rPr>
          <w:i/>
          <w:iCs/>
        </w:rPr>
        <w:t>A elaboração do TR deve levar em conta o art. 3º, inciso I, da IN Seges/ME nº 81, de 2022, que traz a seguinte definição de TR: “documento necessário para a contratação de bens e serviços, que deve conter os parâmetros e elementos descritivos estabelecidos no art. 9º, sendo documento constitutivo da fase preparatória da instrução do processo de licitação”.</w:t>
      </w:r>
    </w:p>
    <w:p w14:paraId="264BBF82" w14:textId="77777777" w:rsidR="00DE742E" w:rsidRPr="00D47598" w:rsidRDefault="00DE742E" w:rsidP="00D47598">
      <w:pPr>
        <w:pStyle w:val="Textodecomentrio"/>
      </w:pPr>
      <w:r w:rsidRPr="00D47598">
        <w:rPr>
          <w:b/>
          <w:bCs/>
          <w:i/>
          <w:iCs/>
        </w:rPr>
        <w:t xml:space="preserve">8) </w:t>
      </w:r>
      <w:r w:rsidRPr="00D47598">
        <w:rPr>
          <w:i/>
          <w:iCs/>
        </w:rPr>
        <w:t>A não utilização dos modelos de TR instituídos pela Secretaria de Gestão e Inovação do Ministério da Gestão e da Inovação em Serviços Públicos deve ser justificada por escrito, com anexação ao respectivo processo de contratação, conforme art. 19, §2º, da Lei nº 14.133, de 2021 e art. 9º, §3º da IN Seges/ME nº 81, de 2022.</w:t>
      </w:r>
    </w:p>
    <w:p w14:paraId="42FEAF4D" w14:textId="77777777" w:rsidR="00DE742E" w:rsidRPr="00D47598" w:rsidRDefault="00DE742E" w:rsidP="00D47598">
      <w:pPr>
        <w:pStyle w:val="Textodecomentrio"/>
      </w:pPr>
      <w:r w:rsidRPr="00D47598">
        <w:rPr>
          <w:b/>
          <w:bCs/>
          <w:i/>
          <w:iCs/>
        </w:rPr>
        <w:t xml:space="preserve">9) </w:t>
      </w:r>
      <w:r w:rsidRPr="00D47598">
        <w:rPr>
          <w:i/>
          <w:iCs/>
        </w:rPr>
        <w:t>A fim de aprimorar as atividades da Administração, a elaboração dos estudos preliminares e do TR deve levar em conta o relatório final com informações de contratação anterior, nos termos da alínea “d” do inciso VI do § 3º do art. 174 da Lei nº 14.133, de 2021 e inciso VI do art. 21 do Decreto nº 11.246, de 27 de outubro de 2022. Caso referido relatório não tenha sido elaborado, o processo deve ser enriquecido com essa informação, devendo o gestor do contrato cuidar de elaborá-lo ao fim da contratação que será efetivada.</w:t>
      </w:r>
    </w:p>
    <w:p w14:paraId="3F97E4FB" w14:textId="77777777" w:rsidR="00DE742E" w:rsidRPr="00D47598" w:rsidRDefault="00DE742E" w:rsidP="00D47598">
      <w:pPr>
        <w:pStyle w:val="Textodecomentrio"/>
      </w:pPr>
      <w:r w:rsidRPr="00D47598">
        <w:rPr>
          <w:b/>
          <w:bCs/>
          <w:i/>
          <w:iCs/>
        </w:rPr>
        <w:t>10)</w:t>
      </w:r>
      <w:r w:rsidRPr="00D47598">
        <w:rPr>
          <w:i/>
          <w:iCs/>
        </w:rPr>
        <w:t>.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p w14:paraId="41383A04" w14:textId="77777777" w:rsidR="00DE742E" w:rsidRPr="00D47598" w:rsidRDefault="00DE742E" w:rsidP="00D47598">
      <w:pPr>
        <w:pStyle w:val="Textodecomentrio"/>
      </w:pPr>
      <w:r w:rsidRPr="00D47598">
        <w:rPr>
          <w:b/>
          <w:bCs/>
          <w:i/>
          <w:iCs/>
        </w:rPr>
        <w:t xml:space="preserve">11) </w:t>
      </w:r>
      <w:r w:rsidRPr="00D47598">
        <w:rPr>
          <w:i/>
          <w:iCs/>
        </w:rPr>
        <w:t xml:space="preserve">Quaisquer sugestões de alteração poderão ser encaminhadas ao e-mail: </w:t>
      </w:r>
      <w:hyperlink r:id="rId1" w:history="1">
        <w:r w:rsidRPr="00D47598">
          <w:rPr>
            <w:rStyle w:val="Hyperlink"/>
            <w:i/>
            <w:iCs/>
          </w:rPr>
          <w:t>cgu.modeloscontratacao@agu.gov.br</w:t>
        </w:r>
      </w:hyperlink>
      <w:r w:rsidRPr="00D47598">
        <w:rPr>
          <w:i/>
          <w:iCs/>
        </w:rPr>
        <w:t>.</w:t>
      </w:r>
    </w:p>
    <w:p w14:paraId="1C7D5A61" w14:textId="25167436" w:rsidR="00DE742E" w:rsidRDefault="00DE742E">
      <w:pPr>
        <w:pStyle w:val="Textodecomentrio"/>
      </w:pPr>
    </w:p>
  </w:comment>
  <w:comment w:id="3" w:author="Autor" w:initials="A">
    <w:p w14:paraId="34FC048D" w14:textId="77777777" w:rsidR="00DE742E" w:rsidRDefault="00DE742E">
      <w:pPr>
        <w:pStyle w:val="Textodecomentrio"/>
      </w:pPr>
      <w:r>
        <w:rPr>
          <w:rStyle w:val="Refdecomentrio"/>
        </w:rPr>
        <w:annotationRef/>
      </w:r>
      <w:r>
        <w:rPr>
          <w:b/>
          <w:bCs/>
          <w:i/>
          <w:iCs/>
          <w:color w:val="000000"/>
        </w:rPr>
        <w:t xml:space="preserve">Nota Explicativa 1: </w:t>
      </w:r>
      <w:r>
        <w:rPr>
          <w:i/>
          <w:iCs/>
          <w:color w:val="000000"/>
        </w:rPr>
        <w:t>A tabela acima é meramente ilustrativa, podendo ser livremente alterada conforme o caso concreto.</w:t>
      </w:r>
    </w:p>
    <w:p w14:paraId="43475C1B" w14:textId="77777777" w:rsidR="00DE742E" w:rsidRDefault="00DE742E">
      <w:pPr>
        <w:pStyle w:val="Textodecomentrio"/>
      </w:pPr>
      <w:r>
        <w:rPr>
          <w:b/>
          <w:bCs/>
          <w:i/>
          <w:iCs/>
          <w:color w:val="000000"/>
        </w:rPr>
        <w:t xml:space="preserve">Nota Explicativa 2: </w:t>
      </w:r>
      <w:r>
        <w:rPr>
          <w:i/>
          <w:iCs/>
          <w:color w:val="000000"/>
        </w:rPr>
        <w:t>A justificativa para o parcelamento ou não do objeto deve constar do Estudo Técnico Preliminar (</w:t>
      </w:r>
      <w:hyperlink r:id="rId2" w:anchor="art18§1" w:history="1">
        <w:r w:rsidRPr="00322D22">
          <w:rPr>
            <w:rStyle w:val="Hyperlink"/>
            <w:i/>
            <w:iCs/>
          </w:rPr>
          <w:t>art. 18, §1º, inciso VIII, da Lei nº 14.133, de 2021</w:t>
        </w:r>
      </w:hyperlink>
      <w:r>
        <w:rPr>
          <w:i/>
          <w:iCs/>
          <w:color w:val="000000"/>
        </w:rPr>
        <w:t xml:space="preserve">, e </w:t>
      </w:r>
      <w:hyperlink r:id="rId3" w:anchor="art9" w:history="1">
        <w:r w:rsidRPr="00322D22">
          <w:rPr>
            <w:rStyle w:val="Hyperlink"/>
            <w:i/>
            <w:iCs/>
          </w:rPr>
          <w:t>art. 9º, inciso VII, da Instrução Normativa SEGES nº 58, de 8 de agosto de 2022</w:t>
        </w:r>
      </w:hyperlink>
      <w:r>
        <w:rPr>
          <w:i/>
          <w:iCs/>
          <w:color w:val="000000"/>
        </w:rPr>
        <w:t>). Os serviços, como regra, devem atender ao parcelamento quando for tecnicamente viável e economicamente vantajoso (</w:t>
      </w:r>
      <w:hyperlink r:id="rId4" w:anchor="art47" w:history="1">
        <w:r w:rsidRPr="00322D22">
          <w:rPr>
            <w:rStyle w:val="Hyperlink"/>
            <w:i/>
            <w:iCs/>
          </w:rPr>
          <w:t>art. 47, inciso II, da Lei n. 14.133, de 2021</w:t>
        </w:r>
      </w:hyperlink>
      <w:r>
        <w:rPr>
          <w:i/>
          <w:iCs/>
          <w:color w:val="000000"/>
        </w:rPr>
        <w:t xml:space="preserve">). Devem também ser observadas as regras do </w:t>
      </w:r>
      <w:hyperlink r:id="rId5" w:anchor="art47§1" w:history="1">
        <w:r w:rsidRPr="00322D22">
          <w:rPr>
            <w:rStyle w:val="Hyperlink"/>
            <w:i/>
            <w:iCs/>
          </w:rPr>
          <w:t>artigo 47, § 1º, da Lei n. 14.133, de 2021</w:t>
        </w:r>
      </w:hyperlink>
      <w:r>
        <w:rPr>
          <w:i/>
          <w:iCs/>
          <w:color w:val="000000"/>
        </w:rPr>
        <w:t>, que trata de aspectos a serem considerados na aplicação do princípio do parcelamento.</w:t>
      </w:r>
    </w:p>
    <w:p w14:paraId="7E20F313" w14:textId="77EDFDDD" w:rsidR="00DE742E" w:rsidRDefault="00DE742E" w:rsidP="007E253C">
      <w:pPr>
        <w:pStyle w:val="Textodecomentrio"/>
        <w:rPr>
          <w:rStyle w:val="Hyperlink"/>
          <w:i/>
          <w:iCs/>
        </w:rPr>
      </w:pPr>
      <w:r>
        <w:rPr>
          <w:b/>
          <w:bCs/>
          <w:i/>
          <w:iCs/>
          <w:color w:val="000000"/>
        </w:rPr>
        <w:t xml:space="preserve">Nota Explicativa 3: </w:t>
      </w:r>
      <w:r>
        <w:rPr>
          <w:i/>
          <w:iCs/>
          <w:color w:val="000000"/>
        </w:rPr>
        <w:t xml:space="preserve">Em caso de itens de valor correspondente a até R$ 80.000,00 deve ser garantida a participação exclusiva de Microempresa e Empresa de Pequeno Porte (ME e EPP), conforme </w:t>
      </w:r>
      <w:hyperlink r:id="rId6" w:anchor="art48" w:history="1">
        <w:r w:rsidRPr="00322D22">
          <w:rPr>
            <w:rStyle w:val="Hyperlink"/>
            <w:i/>
            <w:iCs/>
          </w:rPr>
          <w:t>artigo 48, inciso I, da Lei Complementar nº 123, de 14 de dezembro de 2006</w:t>
        </w:r>
      </w:hyperlink>
      <w:r>
        <w:rPr>
          <w:i/>
          <w:iCs/>
          <w:color w:val="000000"/>
        </w:rPr>
        <w:t xml:space="preserve">, e </w:t>
      </w:r>
      <w:hyperlink r:id="rId7" w:anchor="art6" w:history="1">
        <w:r w:rsidRPr="00322D22">
          <w:rPr>
            <w:rStyle w:val="Hyperlink"/>
            <w:i/>
            <w:iCs/>
          </w:rPr>
          <w:t>artigo 6º do Decreto nº 8.538, de 06 de outubro de 2015).</w:t>
        </w:r>
      </w:hyperlink>
    </w:p>
    <w:p w14:paraId="0030ECBE" w14:textId="3E493F48" w:rsidR="00DE742E" w:rsidRDefault="00DE742E" w:rsidP="007E253C">
      <w:pPr>
        <w:pStyle w:val="Textodecomentrio"/>
        <w:rPr>
          <w:rStyle w:val="Hyperlink"/>
          <w:i/>
          <w:iCs/>
        </w:rPr>
      </w:pPr>
    </w:p>
    <w:p w14:paraId="033025BE" w14:textId="3EB30D4C" w:rsidR="00DE742E" w:rsidRPr="004E73D5" w:rsidRDefault="00DE742E" w:rsidP="00DE742E">
      <w:pPr>
        <w:spacing w:line="276" w:lineRule="auto"/>
        <w:jc w:val="center"/>
        <w:rPr>
          <w:rFonts w:cs="Arial"/>
          <w:szCs w:val="20"/>
        </w:rPr>
      </w:pPr>
      <w:r w:rsidRPr="00DE742E">
        <w:rPr>
          <w:rFonts w:cs="Arial"/>
          <w:b/>
          <w:i/>
          <w:szCs w:val="20"/>
        </w:rPr>
        <w:t>Nota Explicativa 4:</w:t>
      </w:r>
      <w:r w:rsidRPr="00DD0DAF">
        <w:rPr>
          <w:rFonts w:cs="Arial"/>
          <w:szCs w:val="20"/>
        </w:rPr>
        <w:t xml:space="preserve"> </w:t>
      </w:r>
      <w:r>
        <w:rPr>
          <w:rFonts w:cs="Arial"/>
          <w:szCs w:val="20"/>
        </w:rPr>
        <w:t xml:space="preserve">A </w:t>
      </w:r>
      <w:r w:rsidRPr="00DD0DAF">
        <w:rPr>
          <w:rFonts w:cs="Arial"/>
          <w:szCs w:val="20"/>
        </w:rPr>
        <w:t xml:space="preserve">justificativa para o parcelamento ou não do objeto deve constar do Estudo Técnico Preliminar (art. 18, §1º, VIII, da Lei n. 14.133/2021). </w:t>
      </w:r>
      <w:r>
        <w:rPr>
          <w:rFonts w:cs="Arial"/>
          <w:szCs w:val="20"/>
        </w:rPr>
        <w:t>Os serviços, como regra, devem atender ao parcelamento quando for tecnicamente viável e economicamente vantajoso (art. 47, inciso II, da Lei n. 14.133/2021). Devem também ser observadas as regras do artigo 47, § 1º, da Lei n. 14.133/2021. O Parcelamento, usualmente, não é ponto verificado em contratações diretas, já que estas não são feitas em regime competitivo. No entanto, no caso de se tratar de dispensa de pequeno valor feita pelo sistema de dispensa eletrônica ou qualquer outro caso de dispensa submetida a algum regime competitivo, a análise sobre o parcelamento deverá ocorrer nos moldes acima</w:t>
      </w:r>
    </w:p>
    <w:p w14:paraId="1B0D8D11" w14:textId="5399D718" w:rsidR="00DE742E" w:rsidRDefault="00DE742E" w:rsidP="007E253C">
      <w:pPr>
        <w:pStyle w:val="Textodecomentrio"/>
        <w:rPr>
          <w:rStyle w:val="Hyperlink"/>
          <w:i/>
          <w:iCs/>
        </w:rPr>
      </w:pPr>
    </w:p>
    <w:p w14:paraId="44614EAB" w14:textId="77777777" w:rsidR="00DE742E" w:rsidRDefault="00DE742E" w:rsidP="007E253C">
      <w:pPr>
        <w:pStyle w:val="Textodecomentrio"/>
      </w:pPr>
    </w:p>
  </w:comment>
  <w:comment w:id="4" w:author="Autor" w:initials="A">
    <w:p w14:paraId="53386B13" w14:textId="478F2140" w:rsidR="00DE742E" w:rsidRDefault="00DE742E">
      <w:pPr>
        <w:pStyle w:val="Textodecomentrio"/>
      </w:pPr>
      <w:r>
        <w:rPr>
          <w:rStyle w:val="Refdecomentrio"/>
        </w:rPr>
        <w:annotationRef/>
      </w:r>
      <w:r>
        <w:rPr>
          <w:b/>
          <w:bCs/>
          <w:i/>
          <w:iCs/>
          <w:color w:val="000000"/>
        </w:rPr>
        <w:t xml:space="preserve">Nota Explicativa 1: </w:t>
      </w:r>
      <w:r>
        <w:rPr>
          <w:i/>
          <w:iCs/>
          <w:color w:val="000000"/>
          <w:u w:val="single"/>
        </w:rPr>
        <w:t>Enquadramento da Contratação para fins de vigência -</w:t>
      </w:r>
      <w:r>
        <w:rPr>
          <w:i/>
          <w:iCs/>
          <w:color w:val="000000"/>
        </w:rPr>
        <w:t xml:space="preserve"> Há </w:t>
      </w:r>
      <w:r w:rsidR="00860716">
        <w:rPr>
          <w:i/>
          <w:iCs/>
          <w:color w:val="000000"/>
        </w:rPr>
        <w:t>três</w:t>
      </w:r>
      <w:r>
        <w:rPr>
          <w:i/>
          <w:iCs/>
          <w:color w:val="000000"/>
        </w:rPr>
        <w:t xml:space="preserve"> tipos de contratação para fornecimento</w:t>
      </w:r>
      <w:r w:rsidR="00860716">
        <w:rPr>
          <w:i/>
          <w:iCs/>
          <w:color w:val="000000"/>
        </w:rPr>
        <w:t>/execução</w:t>
      </w:r>
      <w:r>
        <w:rPr>
          <w:i/>
          <w:iCs/>
          <w:color w:val="000000"/>
        </w:rPr>
        <w:t xml:space="preserve"> de serviços, no que tange à vigência: </w:t>
      </w:r>
    </w:p>
    <w:p w14:paraId="36709C88" w14:textId="28507472" w:rsidR="00DE742E" w:rsidRDefault="00DE742E">
      <w:pPr>
        <w:pStyle w:val="Textodecomentrio"/>
      </w:pPr>
      <w:r>
        <w:rPr>
          <w:i/>
          <w:iCs/>
          <w:color w:val="000000"/>
        </w:rPr>
        <w:t xml:space="preserve">a) Há </w:t>
      </w:r>
      <w:r w:rsidR="00860716">
        <w:rPr>
          <w:b/>
          <w:bCs/>
          <w:i/>
          <w:iCs/>
          <w:color w:val="000000"/>
        </w:rPr>
        <w:t xml:space="preserve">serviços não contínuos </w:t>
      </w:r>
      <w:r>
        <w:rPr>
          <w:i/>
          <w:iCs/>
          <w:color w:val="000000"/>
        </w:rPr>
        <w:t xml:space="preserve">quando se trata de um serviço sem que haja uma demanda de caráter permanente. Uma vez finalizado, resolve-se a necessidade que deu azo ao contrato. Estes usam o </w:t>
      </w:r>
      <w:hyperlink r:id="rId8" w:anchor="art105" w:history="1">
        <w:r w:rsidRPr="009E3C63">
          <w:rPr>
            <w:rStyle w:val="Hyperlink"/>
            <w:i/>
            <w:iCs/>
          </w:rPr>
          <w:t>art.105</w:t>
        </w:r>
        <w:r w:rsidR="00860716">
          <w:rPr>
            <w:rStyle w:val="Hyperlink"/>
            <w:i/>
            <w:iCs/>
          </w:rPr>
          <w:t xml:space="preserve"> </w:t>
        </w:r>
        <w:r w:rsidRPr="009E3C63">
          <w:rPr>
            <w:rStyle w:val="Hyperlink"/>
            <w:i/>
            <w:iCs/>
          </w:rPr>
          <w:t>da Lei nº 14.133, de 2021</w:t>
        </w:r>
      </w:hyperlink>
      <w:r>
        <w:rPr>
          <w:b/>
          <w:bCs/>
          <w:i/>
          <w:iCs/>
          <w:color w:val="000000"/>
        </w:rPr>
        <w:t>,</w:t>
      </w:r>
      <w:r>
        <w:rPr>
          <w:i/>
          <w:iCs/>
          <w:color w:val="000000"/>
        </w:rPr>
        <w:t xml:space="preserve"> como fundamento e partem apenas de créditos do exercício corrente, salvo se inscritos no Plano Plurianual.</w:t>
      </w:r>
    </w:p>
    <w:p w14:paraId="1931E513" w14:textId="25E8321B" w:rsidR="00DE742E" w:rsidRDefault="00DE742E">
      <w:pPr>
        <w:pStyle w:val="Textodecomentrio"/>
        <w:rPr>
          <w:i/>
          <w:iCs/>
          <w:color w:val="000000"/>
        </w:rPr>
      </w:pPr>
      <w:r>
        <w:rPr>
          <w:i/>
          <w:iCs/>
          <w:color w:val="000000"/>
        </w:rPr>
        <w:t xml:space="preserve">b) Há </w:t>
      </w:r>
      <w:r>
        <w:rPr>
          <w:b/>
          <w:bCs/>
          <w:i/>
          <w:iCs/>
          <w:color w:val="000000"/>
        </w:rPr>
        <w:t xml:space="preserve">serviços contínuos </w:t>
      </w:r>
      <w:r>
        <w:rPr>
          <w:i/>
          <w:iCs/>
          <w:color w:val="000000"/>
        </w:rPr>
        <w:t xml:space="preserve">quando o serviço é uma necessidade permanente. É o caso, por exemplo, de serviços de limpeza e segurança essenciais para o funcionamento do órgão público. Nessas situações, findado o contrato, haverá sua substituição por um novo e assim, sucessivamente, pois a necessidade em si é permanente. Contratações dessa natureza são atendidas pelo </w:t>
      </w:r>
      <w:hyperlink r:id="rId9" w:anchor="art106" w:history="1">
        <w:r w:rsidRPr="009E3C63">
          <w:rPr>
            <w:rStyle w:val="Hyperlink"/>
            <w:i/>
            <w:iCs/>
          </w:rPr>
          <w:t>art. 106 da Lei nº 14.133, de 2021</w:t>
        </w:r>
      </w:hyperlink>
      <w:r>
        <w:rPr>
          <w:i/>
          <w:iCs/>
          <w:color w:val="000000"/>
        </w:rPr>
        <w:t xml:space="preserve"> Atente-se que há modelo de Termo de Referência específico para serviços continuados com dedicação exclusiva de mão-de-obra.</w:t>
      </w:r>
    </w:p>
    <w:p w14:paraId="533D6CF2" w14:textId="77777777" w:rsidR="00860716" w:rsidRPr="00860716" w:rsidRDefault="00860716" w:rsidP="00860716">
      <w:pPr>
        <w:pStyle w:val="Textodecomentrio"/>
        <w:rPr>
          <w:i/>
          <w:iCs/>
          <w:color w:val="000000"/>
        </w:rPr>
      </w:pPr>
      <w:r>
        <w:rPr>
          <w:i/>
          <w:iCs/>
          <w:color w:val="000000"/>
        </w:rPr>
        <w:t xml:space="preserve">c) Em caso de </w:t>
      </w:r>
      <w:r w:rsidRPr="00860716">
        <w:rPr>
          <w:b/>
          <w:i/>
          <w:iCs/>
          <w:color w:val="000000"/>
        </w:rPr>
        <w:t>contratação emergencial</w:t>
      </w:r>
      <w:r>
        <w:rPr>
          <w:b/>
          <w:i/>
          <w:iCs/>
          <w:color w:val="000000"/>
        </w:rPr>
        <w:t xml:space="preserve">, </w:t>
      </w:r>
      <w:r w:rsidRPr="00860716">
        <w:rPr>
          <w:i/>
          <w:iCs/>
          <w:color w:val="000000"/>
        </w:rPr>
        <w:t>a vigência é regida pelo art. 75, VIII, estando limitada a um ano da emergência e não sendo passível de prorrogação.</w:t>
      </w:r>
    </w:p>
    <w:p w14:paraId="57D6ED7B" w14:textId="76895EEC" w:rsidR="00860716" w:rsidRDefault="00860716" w:rsidP="00860716">
      <w:pPr>
        <w:pStyle w:val="Textodecomentrio"/>
      </w:pPr>
      <w:r w:rsidRPr="00860716">
        <w:rPr>
          <w:i/>
          <w:iCs/>
          <w:color w:val="000000"/>
        </w:rPr>
        <w:t>Incumbe à área que elabora o Termo de Referência enquadrar a contratação como não-contínua ou contínua (ou emergencial, se for o caso). Reputando-a contínua, deve apor a justificativa para tal enquadramento, conforme orientações no item específico abaixo.</w:t>
      </w:r>
    </w:p>
    <w:p w14:paraId="2A2DD150" w14:textId="77777777" w:rsidR="00DE742E" w:rsidRDefault="00DE742E">
      <w:pPr>
        <w:pStyle w:val="Textodecomentrio"/>
      </w:pPr>
      <w:r>
        <w:rPr>
          <w:b/>
          <w:bCs/>
          <w:i/>
          <w:iCs/>
          <w:color w:val="000000"/>
        </w:rPr>
        <w:t xml:space="preserve">Nota Explicativa 2: </w:t>
      </w:r>
      <w:r>
        <w:rPr>
          <w:i/>
          <w:iCs/>
          <w:color w:val="000000"/>
          <w:u w:val="single"/>
        </w:rPr>
        <w:t xml:space="preserve">Prazo de Vigência e Empenho - </w:t>
      </w:r>
      <w:hyperlink r:id="rId10" w:anchor="art105" w:history="1">
        <w:r w:rsidRPr="009E3C63">
          <w:rPr>
            <w:rStyle w:val="Hyperlink"/>
            <w:i/>
            <w:iCs/>
          </w:rPr>
          <w:t>art. 105 da Lei nº 14.133, de 2021</w:t>
        </w:r>
      </w:hyperlink>
      <w:r>
        <w:rPr>
          <w:i/>
          <w:iCs/>
          <w:color w:val="000000"/>
          <w:u w:val="single"/>
        </w:rPr>
        <w:t xml:space="preserve"> – Serviço Não-Contínuo:</w:t>
      </w:r>
      <w:r>
        <w:rPr>
          <w:b/>
          <w:bCs/>
          <w:i/>
          <w:iCs/>
          <w:color w:val="000000"/>
        </w:rPr>
        <w:t xml:space="preserve"> </w:t>
      </w:r>
      <w:r>
        <w:rPr>
          <w:i/>
          <w:iCs/>
          <w:color w:val="000000"/>
        </w:rPr>
        <w:t xml:space="preserve">Em caso de serviço não contínuo, o prazo de vigência deve ser o suficiente para a finalização do objeto e adoção das providências previstas no contrato, sendo a contratação limitada pelos respectivos créditos orçamentários. </w:t>
      </w:r>
    </w:p>
    <w:p w14:paraId="3AC3A183" w14:textId="77777777" w:rsidR="00DE742E" w:rsidRDefault="00DE742E">
      <w:pPr>
        <w:pStyle w:val="Textodecomentrio"/>
      </w:pPr>
      <w:r>
        <w:rPr>
          <w:i/>
          <w:iCs/>
          <w:color w:val="000000"/>
        </w:rPr>
        <w:t xml:space="preserve">Uma contratação que não tenha previsão no Plano Plurianual deve ter a sua integralidade empenhada antes ou de modo concomitante à celebração, conforme </w:t>
      </w:r>
      <w:hyperlink r:id="rId11" w:history="1">
        <w:r w:rsidRPr="009E3C63">
          <w:rPr>
            <w:rStyle w:val="Hyperlink"/>
            <w:i/>
            <w:iCs/>
          </w:rPr>
          <w:t>Lei nº 4.320, de 17 de março 1964</w:t>
        </w:r>
      </w:hyperlink>
      <w:r>
        <w:rPr>
          <w:i/>
          <w:iCs/>
          <w:color w:val="000000"/>
        </w:rPr>
        <w:t xml:space="preserve">, e </w:t>
      </w:r>
      <w:hyperlink r:id="rId12" w:history="1">
        <w:r w:rsidRPr="009E3C63">
          <w:rPr>
            <w:rStyle w:val="Hyperlink"/>
            <w:i/>
            <w:iCs/>
          </w:rPr>
          <w:t>Decreto nº 93.872, de 23 de dezembro de 1986</w:t>
        </w:r>
      </w:hyperlink>
      <w:r>
        <w:rPr>
          <w:i/>
          <w:iCs/>
          <w:color w:val="000000"/>
        </w:rPr>
        <w:t>, e a partir de tal empenho ter a vigência necessária prevista, utilizando-se de restos a pagar, se for o caso (</w:t>
      </w:r>
      <w:hyperlink r:id="rId13" w:anchor="art30§2" w:history="1">
        <w:r w:rsidRPr="009E3C63">
          <w:rPr>
            <w:rStyle w:val="Hyperlink"/>
            <w:i/>
            <w:iCs/>
          </w:rPr>
          <w:t>art. 30, §2º do Decreto nº 93.872, de 1986</w:t>
        </w:r>
      </w:hyperlink>
      <w:r>
        <w:rPr>
          <w:i/>
          <w:iCs/>
          <w:color w:val="000000"/>
        </w:rPr>
        <w:t>).</w:t>
      </w:r>
    </w:p>
    <w:p w14:paraId="7E17E1F2" w14:textId="77777777" w:rsidR="00DE742E" w:rsidRDefault="00DE742E">
      <w:pPr>
        <w:pStyle w:val="Textodecomentrio"/>
      </w:pPr>
      <w:r>
        <w:rPr>
          <w:i/>
          <w:iCs/>
          <w:color w:val="000000"/>
        </w:rPr>
        <w:t>Já a contratação prevista no Plano Plurianual pode ter empenhos em anos distintos, considerando a despesa de cada exercício, apenas quanto ao período abrangido pelo PPA.</w:t>
      </w:r>
    </w:p>
    <w:p w14:paraId="75440C6D" w14:textId="26CAAA3F" w:rsidR="00DE742E" w:rsidRDefault="00DE742E">
      <w:pPr>
        <w:pStyle w:val="Textodecomentrio"/>
      </w:pPr>
      <w:r>
        <w:rPr>
          <w:b/>
          <w:bCs/>
          <w:i/>
          <w:iCs/>
          <w:color w:val="000000"/>
        </w:rPr>
        <w:t xml:space="preserve">Nota Explicativa 3: </w:t>
      </w:r>
      <w:r>
        <w:rPr>
          <w:i/>
          <w:iCs/>
          <w:color w:val="000000"/>
          <w:u w:val="single"/>
        </w:rPr>
        <w:t xml:space="preserve">Prazo de Vigência – </w:t>
      </w:r>
      <w:hyperlink r:id="rId14" w:anchor="art106" w:history="1">
        <w:r w:rsidRPr="009E3C63">
          <w:rPr>
            <w:rStyle w:val="Hyperlink"/>
            <w:i/>
            <w:iCs/>
          </w:rPr>
          <w:t>arts. 106 e 107</w:t>
        </w:r>
      </w:hyperlink>
      <w:r>
        <w:rPr>
          <w:i/>
          <w:iCs/>
          <w:color w:val="000000"/>
          <w:u w:val="single"/>
        </w:rPr>
        <w:t xml:space="preserve"> – Serviço Contínuo:</w:t>
      </w:r>
      <w:r>
        <w:rPr>
          <w:b/>
          <w:bCs/>
          <w:i/>
          <w:iCs/>
          <w:color w:val="000000"/>
        </w:rPr>
        <w:t xml:space="preserve"> </w:t>
      </w:r>
      <w:r>
        <w:rPr>
          <w:i/>
          <w:iCs/>
          <w:color w:val="000000"/>
        </w:rPr>
        <w:t xml:space="preserve">A definição de serviço contínuo consta no </w:t>
      </w:r>
      <w:hyperlink r:id="rId15" w:anchor="art6" w:history="1">
        <w:r w:rsidRPr="009E3C63">
          <w:rPr>
            <w:rStyle w:val="Hyperlink"/>
            <w:i/>
            <w:iCs/>
          </w:rPr>
          <w:t>art. 6º, XV da Lei nº 14.133, de 2021</w:t>
        </w:r>
      </w:hyperlink>
      <w:r>
        <w:rPr>
          <w:i/>
          <w:iCs/>
          <w:color w:val="000000"/>
        </w:rPr>
        <w:t>, sendo os “serviços contratados para a manutenção da atividade administrativa, decorrentes de necessidades permanentes ou prolongad</w:t>
      </w:r>
      <w:r w:rsidR="00860716">
        <w:rPr>
          <w:i/>
          <w:iCs/>
          <w:color w:val="000000"/>
        </w:rPr>
        <w:t>as</w:t>
      </w:r>
      <w:r>
        <w:rPr>
          <w:i/>
          <w:iCs/>
          <w:color w:val="000000"/>
        </w:rPr>
        <w:t>”.</w:t>
      </w:r>
    </w:p>
    <w:p w14:paraId="4E9DBA31" w14:textId="77777777" w:rsidR="00DE742E" w:rsidRDefault="00DE742E">
      <w:pPr>
        <w:pStyle w:val="Textodecomentrio"/>
      </w:pPr>
      <w:r>
        <w:rPr>
          <w:i/>
          <w:iCs/>
          <w:color w:val="000000"/>
        </w:rPr>
        <w:t xml:space="preserve">A utilização do prazo de vigência plurianual no caso de fornecimento contínuo é condicionada ao ateste de maior vantagem econômica, a ser feita pela autoridade competente no processo respectivo, conforme </w:t>
      </w:r>
      <w:hyperlink r:id="rId16" w:anchor="art106" w:history="1">
        <w:r w:rsidRPr="009E3C63">
          <w:rPr>
            <w:rStyle w:val="Hyperlink"/>
            <w:i/>
            <w:iCs/>
          </w:rPr>
          <w:t>art. 106, I da Lei nº 14.133, de 2021.</w:t>
        </w:r>
      </w:hyperlink>
      <w:r>
        <w:rPr>
          <w:i/>
          <w:iCs/>
          <w:color w:val="000000"/>
        </w:rPr>
        <w:t xml:space="preserve"> </w:t>
      </w:r>
    </w:p>
    <w:p w14:paraId="606074B5" w14:textId="47C3DF8C" w:rsidR="00DE742E" w:rsidRDefault="00DE742E" w:rsidP="007E253C">
      <w:pPr>
        <w:pStyle w:val="Textodecomentrio"/>
        <w:rPr>
          <w:i/>
          <w:iCs/>
          <w:color w:val="000000"/>
        </w:rPr>
      </w:pPr>
      <w:r>
        <w:rPr>
          <w:i/>
          <w:iCs/>
          <w:color w:val="000000"/>
        </w:rPr>
        <w:t xml:space="preserve">De acordo com o </w:t>
      </w:r>
      <w:hyperlink r:id="rId17" w:anchor="art107" w:history="1">
        <w:r w:rsidRPr="009E3C63">
          <w:rPr>
            <w:rStyle w:val="Hyperlink"/>
            <w:i/>
            <w:iCs/>
          </w:rPr>
          <w:t>artigo 107 da Lei nº 14.133, de 2021</w:t>
        </w:r>
      </w:hyperlink>
      <w:r>
        <w:rPr>
          <w:i/>
          <w:iCs/>
          <w:color w:val="000000"/>
        </w:rPr>
        <w:t>, será possível que contratos de serviço contínuo sejam prorrogados por até 10 anos, desde que haja previsão no edital</w:t>
      </w:r>
      <w:r w:rsidR="00860716">
        <w:rPr>
          <w:i/>
          <w:iCs/>
          <w:color w:val="000000"/>
        </w:rPr>
        <w:t xml:space="preserve">/aviso e/ou </w:t>
      </w:r>
      <w:r>
        <w:rPr>
          <w:i/>
          <w:iCs/>
          <w:color w:val="000000"/>
        </w:rPr>
        <w:t>contrato e que a autoridade competente ateste que as condições e os preços permanecem vantajosos para a Administração, permitida a negociação com o contratado ou a extinção contratual sem ônus para qualquer das partes.</w:t>
      </w:r>
    </w:p>
    <w:p w14:paraId="4063E868" w14:textId="7A2E270C" w:rsidR="00860716" w:rsidRDefault="00860716" w:rsidP="007E253C">
      <w:pPr>
        <w:pStyle w:val="Textodecomentrio"/>
        <w:rPr>
          <w:i/>
          <w:iCs/>
          <w:color w:val="000000"/>
        </w:rPr>
      </w:pPr>
    </w:p>
    <w:p w14:paraId="249F8730" w14:textId="090C6D9E" w:rsidR="00860716" w:rsidRDefault="00860716" w:rsidP="00860716">
      <w:pPr>
        <w:pStyle w:val="Textodecomentrio"/>
      </w:pPr>
      <w:r w:rsidRPr="00860716">
        <w:rPr>
          <w:b/>
          <w:i/>
        </w:rPr>
        <w:t>Nota Explicativa 4:</w:t>
      </w:r>
      <w:r>
        <w:t xml:space="preserve"> </w:t>
      </w:r>
      <w:r w:rsidRPr="00860716">
        <w:rPr>
          <w:u w:val="single"/>
        </w:rPr>
        <w:t>Prazo de Vigência – art. 75, VIII</w:t>
      </w:r>
      <w:r>
        <w:t xml:space="preserve"> – </w:t>
      </w:r>
      <w:r w:rsidRPr="00860716">
        <w:rPr>
          <w:u w:val="single"/>
        </w:rPr>
        <w:t>Dispensa Emergencial</w:t>
      </w:r>
      <w:r>
        <w:t>: Independentemente de ser serviço de natureza contínua ou não, a dispensa emergencial ou por calamidade baseada no art. 75, VIII é limitada a um ano, sem a possibilidade de prorrogação. Inobstante possa-se arguir seja possível contratar em prazo menor e prorrogar até o limite de um ano, recomenda-se, por cautela, face a redação literal, já firmar o contrato por um prazo estimado, considerando a inviabilidade de prorrogação.</w:t>
      </w:r>
    </w:p>
    <w:p w14:paraId="171208DE" w14:textId="77777777" w:rsidR="00860716" w:rsidRDefault="00860716" w:rsidP="00860716">
      <w:pPr>
        <w:pStyle w:val="Textodecomentrio"/>
      </w:pPr>
      <w:r>
        <w:t>Atentar, por fim, para a vedação de recontratação de empresa já contratada com base no disposto neste inciso e para a necessidade de se adotarem as providências necessárias para a conclusão do processo licitatório, sem prejuízo de apuração de responsabilidade dos agentes públicos que deram causa à situação emergencial, conforme previsão legal.</w:t>
      </w:r>
    </w:p>
    <w:p w14:paraId="29EAEA9E" w14:textId="77777777" w:rsidR="00860716" w:rsidRDefault="00860716" w:rsidP="00860716">
      <w:pPr>
        <w:pStyle w:val="Textodecomentrio"/>
      </w:pPr>
    </w:p>
    <w:p w14:paraId="34376B31" w14:textId="4FBE6F73" w:rsidR="00860716" w:rsidRDefault="00860716" w:rsidP="00860716">
      <w:pPr>
        <w:pStyle w:val="Textodecomentrio"/>
      </w:pPr>
      <w:r w:rsidRPr="00860716">
        <w:rPr>
          <w:b/>
          <w:i/>
        </w:rPr>
        <w:t xml:space="preserve">Nota Explicativa </w:t>
      </w:r>
      <w:r>
        <w:rPr>
          <w:b/>
          <w:i/>
        </w:rPr>
        <w:t>5</w:t>
      </w:r>
      <w:r w:rsidRPr="00860716">
        <w:rPr>
          <w:b/>
          <w:i/>
        </w:rPr>
        <w:t>:</w:t>
      </w:r>
      <w:r>
        <w:t xml:space="preserve"> </w:t>
      </w:r>
      <w:r w:rsidRPr="00860716">
        <w:rPr>
          <w:u w:val="single"/>
        </w:rPr>
        <w:t>Vigência X Valores para fins de Dispensa de pequeno valor:</w:t>
      </w:r>
      <w:r>
        <w:t xml:space="preserve"> Atentar para o disposto no art. 75, §1º segundo o qual serão observados para os fins de aferição dos valores para a dispensa do art. 75, I e II o “somatório do que for despendido no exercício financeiro pela respectiva unidade gestora”. Desse modo, o referencial temporal passa a ser o gasto efetivo no período anual. </w:t>
      </w:r>
    </w:p>
    <w:p w14:paraId="579CEA99" w14:textId="4D180EB1" w:rsidR="00860716" w:rsidRDefault="00860716" w:rsidP="00860716">
      <w:pPr>
        <w:pStyle w:val="Textodecomentrio"/>
      </w:pPr>
      <w:r>
        <w:t>Deve-se observar o quanto foi efetivamente dispendido no exercício financeiro com objetos na mesma natureza (75, §1º, II) pela Unidade Gestora e então somar com o que se espera gastar, efetivamente, com o contrato. Tal soma, em tese e na prática, não pode ultrapassar o limite de dispensa para que seja possível o seu uso. Tal cálculo permite, por exemplo, contratos de cinco anos com valor total muito maior do que o limite para dispensa, desde que o dispêndio anual não o seja.</w:t>
      </w:r>
    </w:p>
  </w:comment>
  <w:comment w:id="5" w:author="Autor" w:initials="A">
    <w:p w14:paraId="08204BAB" w14:textId="63ADB374" w:rsidR="00DE742E" w:rsidRDefault="00DE742E" w:rsidP="007E253C">
      <w:pPr>
        <w:pStyle w:val="Textodecomentrio"/>
      </w:pPr>
      <w:r>
        <w:rPr>
          <w:rStyle w:val="Refdecomentrio"/>
        </w:rPr>
        <w:annotationRef/>
      </w:r>
      <w:r>
        <w:rPr>
          <w:b/>
          <w:bCs/>
          <w:i/>
          <w:iCs/>
          <w:color w:val="000000"/>
        </w:rPr>
        <w:t>Nota Explicativa</w:t>
      </w:r>
      <w:r>
        <w:rPr>
          <w:i/>
          <w:iCs/>
          <w:color w:val="000000"/>
        </w:rPr>
        <w:t xml:space="preserve">: De acordo com o </w:t>
      </w:r>
      <w:hyperlink r:id="rId18" w:anchor="art6" w:history="1">
        <w:r w:rsidRPr="003B134A">
          <w:rPr>
            <w:rStyle w:val="Hyperlink"/>
            <w:i/>
            <w:iCs/>
          </w:rPr>
          <w:t>artigo 6º, inciso XXIII, alínea ‘c’, da Lei nº 14.133, de 2021</w:t>
        </w:r>
      </w:hyperlink>
      <w:r>
        <w:rPr>
          <w:i/>
          <w:iCs/>
          <w:color w:val="000000"/>
        </w:rPr>
        <w:t xml:space="preserve">, a fundamentação da contratação é realizada mediante “referência aos estudos técnicos preliminares correspondentes ou, quando não for possível divulgar esses estudos, no extrato das partes que não contiverem informações sigilosas”. A </w:t>
      </w:r>
      <w:hyperlink r:id="rId19" w:history="1">
        <w:r w:rsidRPr="003B134A">
          <w:rPr>
            <w:rStyle w:val="Hyperlink"/>
            <w:i/>
            <w:iCs/>
          </w:rPr>
          <w:t>Instrução Normativa SEGES/ME nº 58, de 8 de agosto de 2022</w:t>
        </w:r>
      </w:hyperlink>
      <w:r>
        <w:rPr>
          <w:i/>
          <w:iCs/>
          <w:color w:val="000000"/>
        </w:rPr>
        <w:t xml:space="preserve">, dispõe sobre a “elaboração do ETP, para a aquisição de bens e a contratação de serviços e obras, no âmbito da administração pública federal direta, autárquica e fundacional, e sobre o Sistema ETP digital”. No mesmo sentido é a previsão do </w:t>
      </w:r>
      <w:hyperlink r:id="rId20" w:anchor="art9" w:history="1">
        <w:r w:rsidRPr="003B134A">
          <w:rPr>
            <w:rStyle w:val="Hyperlink"/>
            <w:i/>
            <w:iCs/>
          </w:rPr>
          <w:t>art. 9º, inciso II, da Instrução Normativa Seges/ME nº 81, de 2022</w:t>
        </w:r>
      </w:hyperlink>
      <w:r>
        <w:rPr>
          <w:i/>
          <w:iCs/>
          <w:color w:val="000000"/>
        </w:rPr>
        <w:t>.</w:t>
      </w:r>
    </w:p>
  </w:comment>
  <w:comment w:id="7" w:author="Autor" w:initials="A">
    <w:p w14:paraId="182C067F"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O </w:t>
      </w:r>
      <w:hyperlink r:id="rId21" w:anchor="art18§1" w:history="1">
        <w:r w:rsidRPr="00EE68FB">
          <w:rPr>
            <w:rStyle w:val="Hyperlink"/>
            <w:i/>
            <w:iCs/>
          </w:rPr>
          <w:t>artigo 18, §1º, da Lei nº 14.133, de 2021</w:t>
        </w:r>
      </w:hyperlink>
      <w:r>
        <w:rPr>
          <w:i/>
          <w:iCs/>
          <w:color w:val="000000"/>
        </w:rPr>
        <w:t>, dispõe:</w:t>
      </w:r>
    </w:p>
    <w:p w14:paraId="6C01EA82" w14:textId="77777777" w:rsidR="00DE742E" w:rsidRDefault="00DE742E">
      <w:pPr>
        <w:pStyle w:val="Textodecomentrio"/>
      </w:pPr>
      <w:r>
        <w:rPr>
          <w:i/>
          <w:iCs/>
          <w:color w:val="000000"/>
        </w:rPr>
        <w:t xml:space="preserve">§ 1º O estudo técnico preliminar a que se refere o inciso I do caput deste artigo deverá evidenciar o problema a ser resolvido e a sua melhor solução, de modo a permitir a avaliação da viabilidade técnica e econômica da contratação, e conterá os seguintes elementos: </w:t>
      </w:r>
    </w:p>
    <w:p w14:paraId="208E7C28" w14:textId="77777777" w:rsidR="00DE742E" w:rsidRDefault="00DE742E">
      <w:pPr>
        <w:pStyle w:val="Textodecomentrio"/>
      </w:pPr>
      <w:r>
        <w:rPr>
          <w:i/>
          <w:iCs/>
          <w:color w:val="000000"/>
        </w:rPr>
        <w:t>(...)</w:t>
      </w:r>
    </w:p>
    <w:p w14:paraId="153DD8FC" w14:textId="77777777" w:rsidR="00DE742E" w:rsidRDefault="00DE742E">
      <w:pPr>
        <w:pStyle w:val="Textodecomentrio"/>
      </w:pPr>
      <w:r>
        <w:rPr>
          <w:i/>
          <w:iCs/>
          <w:color w:val="000000"/>
        </w:rPr>
        <w:t>VII - descrição da solução como um todo, inclusive das exigências relacionadas à manutenção e à assistência técnica, quando for o caso.</w:t>
      </w:r>
    </w:p>
    <w:p w14:paraId="00B9F5D8" w14:textId="77777777" w:rsidR="00DE742E" w:rsidRDefault="00DE742E">
      <w:pPr>
        <w:pStyle w:val="Textodecomentrio"/>
      </w:pPr>
      <w:r>
        <w:rPr>
          <w:i/>
          <w:iCs/>
          <w:color w:val="000000"/>
        </w:rPr>
        <w:t xml:space="preserve">Ver também </w:t>
      </w:r>
      <w:hyperlink r:id="rId22" w:history="1">
        <w:r w:rsidRPr="00EE68FB">
          <w:rPr>
            <w:rStyle w:val="Hyperlink"/>
            <w:i/>
            <w:iCs/>
          </w:rPr>
          <w:t>Instrução Normativa SEGES/ME nº 58, de 08 de agosto de 2022</w:t>
        </w:r>
      </w:hyperlink>
      <w:r>
        <w:rPr>
          <w:i/>
          <w:iCs/>
          <w:color w:val="000000"/>
        </w:rPr>
        <w:t xml:space="preserve"> (ETP), art. 3º, inciso I e art. 6º.</w:t>
      </w:r>
    </w:p>
    <w:p w14:paraId="79191F14" w14:textId="2949F0C3" w:rsidR="00DE742E" w:rsidRDefault="00DE742E">
      <w:pPr>
        <w:pStyle w:val="Textodecomentrio"/>
      </w:pPr>
      <w:r>
        <w:rPr>
          <w:i/>
          <w:iCs/>
          <w:color w:val="000000"/>
        </w:rPr>
        <w:t xml:space="preserve">Caso haja a necessidade de modificação da descrição em relação à originalmente feita nos estudos </w:t>
      </w:r>
      <w:r>
        <w:rPr>
          <w:i/>
          <w:iCs/>
        </w:rPr>
        <w:t>técnicos preliminares, recomenda-se ajustar a redação do dispositivo acima, para que passe a contemplar essa alteração.</w:t>
      </w:r>
    </w:p>
    <w:p w14:paraId="53CA4AA3" w14:textId="77777777" w:rsidR="00DE742E" w:rsidRDefault="00DE742E">
      <w:pPr>
        <w:pStyle w:val="Textodecomentrio"/>
      </w:pPr>
      <w:r>
        <w:rPr>
          <w:i/>
          <w:iCs/>
          <w:color w:val="000000"/>
        </w:rPr>
        <w:t xml:space="preserve">A </w:t>
      </w:r>
      <w:hyperlink r:id="rId23" w:history="1">
        <w:r w:rsidRPr="00EE68FB">
          <w:rPr>
            <w:rStyle w:val="Hyperlink"/>
            <w:i/>
            <w:iCs/>
          </w:rPr>
          <w:t>Instrução Normativa Seges/ME nº 81, de 2022</w:t>
        </w:r>
      </w:hyperlink>
      <w:r>
        <w:rPr>
          <w:i/>
          <w:iCs/>
          <w:color w:val="000000"/>
        </w:rPr>
        <w:t>, também trata da necessidade de descrição da solução como um todo, considerado todo o ciclo de vida do objeto, com preferência a arranjos inovadores em sede de economia circular, conforme seu artigo 9º, inciso III. Tal orientação deve ser adotada naquilo em que compatível com a contratação de serviços.</w:t>
      </w:r>
    </w:p>
    <w:p w14:paraId="129E24B6" w14:textId="77777777" w:rsidR="00DE742E" w:rsidRDefault="00DE742E">
      <w:pPr>
        <w:pStyle w:val="Textodecomentrio"/>
      </w:pPr>
      <w:r>
        <w:rPr>
          <w:b/>
          <w:bCs/>
          <w:i/>
          <w:iCs/>
          <w:color w:val="000000"/>
        </w:rPr>
        <w:t>Nota Explicativa 2</w:t>
      </w:r>
      <w:r>
        <w:rPr>
          <w:i/>
          <w:iCs/>
          <w:color w:val="000000"/>
        </w:rPr>
        <w:t xml:space="preserve">: A </w:t>
      </w:r>
      <w:hyperlink r:id="rId24" w:history="1">
        <w:r w:rsidRPr="00EE68FB">
          <w:rPr>
            <w:rStyle w:val="Hyperlink"/>
            <w:i/>
            <w:iCs/>
          </w:rPr>
          <w:t>Instrução Normativa SEGES/ME nº 73, de 30 de setembro de 2022</w:t>
        </w:r>
      </w:hyperlink>
      <w:r>
        <w:rPr>
          <w:i/>
          <w:iCs/>
          <w:color w:val="000000"/>
        </w:rPr>
        <w:t xml:space="preserve">, em seu art. 9º, §1º, estabelece que os custos indiretos, relacionados às despesas de manutenção, utilização, reposição, depreciação e impacto ambiental, entre outros fatores vinculados ao seu ciclo de vida, poderão ser considerados para a definição do menor dispêndio, sempre que objetivamente mensuráveis, conforme parâmetros definidos em regulamento, de acordo com o </w:t>
      </w:r>
      <w:hyperlink r:id="rId25" w:anchor="art34§1" w:history="1">
        <w:r w:rsidRPr="00EE68FB">
          <w:rPr>
            <w:rStyle w:val="Hyperlink"/>
            <w:i/>
            <w:iCs/>
          </w:rPr>
          <w:t>§ 1º do art. 34 da Lei nº 14.133, de 2021</w:t>
        </w:r>
      </w:hyperlink>
      <w:r>
        <w:rPr>
          <w:i/>
          <w:iCs/>
          <w:color w:val="000000"/>
        </w:rPr>
        <w:t>. Logo, a definição do menor dispêndio para Administração deve levar em consideração esse aspecto.</w:t>
      </w:r>
    </w:p>
    <w:p w14:paraId="57F31742" w14:textId="77777777" w:rsidR="00DE742E" w:rsidRDefault="00DE742E">
      <w:pPr>
        <w:pStyle w:val="Textodecomentrio"/>
      </w:pPr>
      <w:r>
        <w:rPr>
          <w:b/>
          <w:bCs/>
          <w:i/>
          <w:iCs/>
          <w:color w:val="000000"/>
        </w:rPr>
        <w:t>Nota Explicativa 3:</w:t>
      </w:r>
      <w:r>
        <w:rPr>
          <w:i/>
          <w:iCs/>
          <w:color w:val="000000"/>
        </w:rPr>
        <w:t xml:space="preserve"> O objeto deve ser descrito de forma detalhada, com todas as especificações necessárias e suficientes para garantir a qualidade da contratação, cuidando-se para que não sejam admitidas, previstas ou incluídas condições impertinentes ou irrelevantes para o específico objeto do contrato. Deve-se levar em consideração as normas técnicas eventualmente existentes, elaboradas pela Associação Brasileira de Normas Técnicas – ABNT, quanto a requisitos mínimos de qualidade, utilidade, resistência e segurança, nos termos da </w:t>
      </w:r>
      <w:hyperlink r:id="rId26" w:anchor=":~:text=LEI%20N%C2%BA%204.150%2C%20DE%2021,T%C3%A9cnicas%20e%20d%C3%A1%20outras%20provid%C3%AAncias." w:history="1">
        <w:r w:rsidRPr="00EE68FB">
          <w:rPr>
            <w:rStyle w:val="Hyperlink"/>
            <w:i/>
            <w:iCs/>
          </w:rPr>
          <w:t>Lei n° 4.150, de 21 de novembro de 1962</w:t>
        </w:r>
      </w:hyperlink>
      <w:r>
        <w:rPr>
          <w:i/>
          <w:iCs/>
          <w:color w:val="000000"/>
        </w:rPr>
        <w:t>.</w:t>
      </w:r>
    </w:p>
    <w:p w14:paraId="23D02136" w14:textId="77777777" w:rsidR="00DE742E" w:rsidRDefault="00DE742E">
      <w:pPr>
        <w:pStyle w:val="Textodecomentrio"/>
      </w:pPr>
      <w:r>
        <w:rPr>
          <w:b/>
          <w:bCs/>
          <w:i/>
          <w:iCs/>
          <w:color w:val="000000"/>
        </w:rPr>
        <w:t xml:space="preserve">Nota Explicativa 4: </w:t>
      </w:r>
      <w:r>
        <w:rPr>
          <w:i/>
          <w:iCs/>
          <w:color w:val="000000"/>
        </w:rPr>
        <w:t xml:space="preserve">O </w:t>
      </w:r>
      <w:hyperlink r:id="rId27" w:anchor="art6" w:history="1">
        <w:r w:rsidRPr="00EE68FB">
          <w:rPr>
            <w:rStyle w:val="Hyperlink"/>
            <w:i/>
            <w:iCs/>
          </w:rPr>
          <w:t>art. 6º, XXIII, “c”, da Lei nº 14.133, de 2021</w:t>
        </w:r>
      </w:hyperlink>
      <w:r>
        <w:rPr>
          <w:i/>
          <w:iCs/>
          <w:color w:val="000000"/>
        </w:rPr>
        <w:t xml:space="preserve">, e o </w:t>
      </w:r>
      <w:hyperlink r:id="rId28" w:history="1">
        <w:r w:rsidRPr="00EE68FB">
          <w:rPr>
            <w:rStyle w:val="Hyperlink"/>
            <w:i/>
            <w:iCs/>
          </w:rPr>
          <w:t>art. 9º, IIII, da Instrução Normativa Seges/ME nº 81, de 2022</w:t>
        </w:r>
      </w:hyperlink>
      <w:r>
        <w:rPr>
          <w:i/>
          <w:iCs/>
          <w:color w:val="000000"/>
        </w:rPr>
        <w:t>, dispõem que a descrição da solução como um todo deve considerar todo o ciclo de vida do objeto. “Ciclo de Vida” é definido no art. 3º da Lei nº 12.305, de 02 de agosto de 2010,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TR. A preocupação com o ciclo de vida é mais comum para bens, porém, não se afasta, em princípio, analisar eventual cabimento desse aspecto no planejamento do serviço que envolver o emprego de bens, como ocorre em manutenção de veículos ou elevadores, por exemplo.</w:t>
      </w:r>
    </w:p>
    <w:p w14:paraId="0296CD1E" w14:textId="1928F62B" w:rsidR="00DE742E" w:rsidRDefault="00DE742E">
      <w:pPr>
        <w:pStyle w:val="Textodecomentrio"/>
      </w:pPr>
      <w:r>
        <w:rPr>
          <w:b/>
          <w:bCs/>
          <w:i/>
          <w:iCs/>
          <w:color w:val="000000"/>
        </w:rPr>
        <w:t>Nota Explicativa 5:</w:t>
      </w:r>
      <w:r>
        <w:rPr>
          <w:i/>
          <w:iCs/>
          <w:color w:val="000000"/>
        </w:rPr>
        <w:t xml:space="preserve"> O </w:t>
      </w:r>
      <w:hyperlink r:id="rId29" w:anchor="art47" w:history="1">
        <w:r w:rsidRPr="00EE68FB">
          <w:rPr>
            <w:rStyle w:val="Hyperlink"/>
            <w:i/>
            <w:iCs/>
          </w:rPr>
          <w:t>art. 47, I, da Lei nº 14.133, de 2021,</w:t>
        </w:r>
      </w:hyperlink>
      <w:r>
        <w:rPr>
          <w:i/>
          <w:iCs/>
          <w:color w:val="000000"/>
        </w:rPr>
        <w:t xml:space="preserve"> e o </w:t>
      </w:r>
      <w:hyperlink r:id="rId30" w:history="1">
        <w:r w:rsidRPr="00EE68FB">
          <w:rPr>
            <w:rStyle w:val="Hyperlink"/>
            <w:i/>
            <w:iCs/>
          </w:rPr>
          <w:t>art. 9º, inciso I, alínea b, da Instrução Normativa Seges/ME nº 81, de 2022</w:t>
        </w:r>
      </w:hyperlink>
      <w:r>
        <w:rPr>
          <w:i/>
          <w:iCs/>
          <w:color w:val="000000"/>
        </w:rPr>
        <w:t xml:space="preserve">, estabelece que deve ser feita a especificação do produto/bem/serviço, preferencialmente conforme catálogo eletrônico de padronização, observados os requisitos de qualidade, rendimento, durabilidade e segurança considerada a compatibilidade de especificações estéticas, técnicas ou de desempenho. A </w:t>
      </w:r>
      <w:hyperlink r:id="rId31" w:history="1">
        <w:r w:rsidRPr="00EE68FB">
          <w:rPr>
            <w:rStyle w:val="Hyperlink"/>
            <w:i/>
            <w:iCs/>
          </w:rPr>
          <w:t>Portaria SEGES/ME nº 938, de 02 de fevereiro de 2022</w:t>
        </w:r>
      </w:hyperlink>
      <w:r>
        <w:rPr>
          <w:i/>
          <w:iCs/>
          <w:color w:val="000000"/>
        </w:rPr>
        <w:t xml:space="preserve">, instituiu o catálogo eletrônico de padronização, o qual deverá ser consultado para verificar se a contratação almejada está contemplada em seus termos. quando das </w:t>
      </w:r>
      <w:r w:rsidR="00161A52" w:rsidRPr="00161A52">
        <w:rPr>
          <w:i/>
          <w:iCs/>
          <w:color w:val="000000"/>
          <w:highlight w:val="green"/>
        </w:rPr>
        <w:t>contratações</w:t>
      </w:r>
      <w:r>
        <w:rPr>
          <w:i/>
          <w:iCs/>
          <w:color w:val="000000"/>
        </w:rPr>
        <w:t xml:space="preserve"> cujo critério de julgamento seja o de menor preço ou o de maior desconto, bem como nas contratações diretas de que tratam os </w:t>
      </w:r>
      <w:hyperlink r:id="rId32" w:anchor="art74" w:history="1">
        <w:r w:rsidRPr="00EE68FB">
          <w:rPr>
            <w:rStyle w:val="Hyperlink"/>
            <w:i/>
            <w:iCs/>
          </w:rPr>
          <w:t>incisos I do art. 74 e os incisos I e II do art. 75 da Lei nº 14.133, de 2021</w:t>
        </w:r>
      </w:hyperlink>
      <w:r>
        <w:rPr>
          <w:i/>
          <w:iCs/>
          <w:color w:val="000000"/>
        </w:rPr>
        <w:t>. Em existindo padronização aprovada, ela deve ser considerada e eventual não-uso justificado nos autos.</w:t>
      </w:r>
    </w:p>
    <w:p w14:paraId="6E47A9B9" w14:textId="77777777" w:rsidR="00DE742E" w:rsidRDefault="00DE742E">
      <w:pPr>
        <w:pStyle w:val="Textodecomentrio"/>
      </w:pPr>
      <w:r>
        <w:rPr>
          <w:b/>
          <w:bCs/>
          <w:i/>
          <w:iCs/>
          <w:color w:val="000000"/>
        </w:rPr>
        <w:t>Nota Explicativa 6:</w:t>
      </w:r>
      <w:r>
        <w:rPr>
          <w:i/>
          <w:iCs/>
          <w:color w:val="000000"/>
        </w:rPr>
        <w:t xml:space="preserve"> O </w:t>
      </w:r>
      <w:hyperlink r:id="rId33" w:anchor="art6" w:history="1">
        <w:r w:rsidRPr="00EE68FB">
          <w:rPr>
            <w:rStyle w:val="Hyperlink"/>
            <w:i/>
            <w:iCs/>
          </w:rPr>
          <w:t>art. 6º, XXIII, “c”, da Lei nº 14.133, de 2021</w:t>
        </w:r>
      </w:hyperlink>
      <w:r>
        <w:rPr>
          <w:i/>
          <w:iCs/>
          <w:color w:val="000000"/>
        </w:rPr>
        <w:t xml:space="preserve">, e o </w:t>
      </w:r>
      <w:hyperlink r:id="rId34" w:anchor="art9" w:history="1">
        <w:r w:rsidRPr="00EE68FB">
          <w:rPr>
            <w:rStyle w:val="Hyperlink"/>
            <w:i/>
            <w:iCs/>
          </w:rPr>
          <w:t>art. 9º, IIII, da Instrução Normativa Seges/ME nº 81, de 2022</w:t>
        </w:r>
      </w:hyperlink>
      <w:r>
        <w:rPr>
          <w:i/>
          <w:iCs/>
          <w:color w:val="000000"/>
        </w:rPr>
        <w:t>, dispõem que a descrição da solução como um todo deve considerar todo o ciclo de vida do objeto. “Ciclo de Vida” é definido no art. 3º da Lei nº 12.305, de 2010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documento. A preocupação com o ciclo de vida é mais comum para bens, porém, não se afasta, em princípio, analisar eventual cabimento desse aspecto no planejamento do serviço, principalmente em serviços que envolvam fornecimento de bens e materiais.</w:t>
      </w:r>
    </w:p>
    <w:p w14:paraId="4E471665" w14:textId="77777777" w:rsidR="00DE742E" w:rsidRDefault="00DE742E">
      <w:pPr>
        <w:pStyle w:val="Textodecomentrio"/>
      </w:pPr>
      <w:r>
        <w:rPr>
          <w:b/>
          <w:bCs/>
          <w:i/>
          <w:iCs/>
          <w:color w:val="000000"/>
        </w:rPr>
        <w:t>Nota Explicativa 7:</w:t>
      </w:r>
      <w:r>
        <w:rPr>
          <w:i/>
          <w:iCs/>
          <w:color w:val="000000"/>
        </w:rPr>
        <w:t xml:space="preserve"> Em havendo elementos de sustentabilidade (fornecimento em material reciclável ou com madeira de reflorestamento etc.) inerentes ao objeto contratual, estes devem estar na solução como um todo de modo específico e concreto, evitando-se descrições genéricas, de difícil aferição e controle. Recomenda-se destacar em tópicos específicos da descrição do objeto seus elementos atinentes a aspectos de sustentabilidade. Sugere-se consultar o </w:t>
      </w:r>
      <w:hyperlink r:id="rId35" w:history="1">
        <w:r w:rsidRPr="00EE68FB">
          <w:rPr>
            <w:rStyle w:val="Hyperlink"/>
            <w:i/>
            <w:iCs/>
          </w:rPr>
          <w:t>Guia Nacional de Contratações Sustentáveis da AGU</w:t>
        </w:r>
      </w:hyperlink>
      <w:r>
        <w:rPr>
          <w:i/>
          <w:iCs/>
          <w:color w:val="000000"/>
        </w:rPr>
        <w:t xml:space="preserve"> para tal fim. Caso o Estudo Técnico Preliminar seja silente ou insuficiente a esse respeito, recomenda-se abrir tópico específico nesta seção sobre a matéria.</w:t>
      </w:r>
    </w:p>
    <w:p w14:paraId="7CF45C2A" w14:textId="77777777" w:rsidR="00DE742E" w:rsidRDefault="00DE742E" w:rsidP="007E253C">
      <w:pPr>
        <w:pStyle w:val="Textodecomentrio"/>
      </w:pPr>
      <w:r>
        <w:rPr>
          <w:i/>
          <w:iCs/>
          <w:color w:val="000000"/>
        </w:rPr>
        <w:t>Vale registrar que a sustentabilidade pode incidir a partir de características do próprio objeto a ser contratado como também de outros modos, compilados no tópico “requisitos da contratação” deste TR.</w:t>
      </w:r>
    </w:p>
  </w:comment>
  <w:comment w:id="8" w:author="Autor" w:initials="A">
    <w:p w14:paraId="4A68A20F" w14:textId="77777777" w:rsidR="00DE742E" w:rsidRDefault="00DE742E">
      <w:pPr>
        <w:pStyle w:val="Textodecomentrio"/>
      </w:pPr>
      <w:r>
        <w:rPr>
          <w:rStyle w:val="Refdecomentrio"/>
        </w:rPr>
        <w:annotationRef/>
      </w:r>
      <w:r>
        <w:rPr>
          <w:b/>
          <w:bCs/>
          <w:i/>
          <w:iCs/>
          <w:color w:val="000000"/>
        </w:rPr>
        <w:t xml:space="preserve">Nota Explicativa 1: </w:t>
      </w:r>
      <w:r>
        <w:rPr>
          <w:i/>
          <w:iCs/>
          <w:color w:val="000000"/>
        </w:rPr>
        <w:t xml:space="preserve">Os requisitos da contratação deverão ser registrados nos Sistemas TR DIGITAL e ETP DIGITAL, nos </w:t>
      </w:r>
      <w:r>
        <w:rPr>
          <w:i/>
          <w:iCs/>
        </w:rPr>
        <w:t xml:space="preserve">termos do </w:t>
      </w:r>
      <w:hyperlink r:id="rId36" w:history="1">
        <w:r w:rsidRPr="007F390C">
          <w:rPr>
            <w:rStyle w:val="Hyperlink"/>
            <w:i/>
            <w:iCs/>
          </w:rPr>
          <w:t>art. 9º, inciso IV da IN Seges/ME nº 81, de 2022</w:t>
        </w:r>
      </w:hyperlink>
      <w:r>
        <w:rPr>
          <w:i/>
          <w:iCs/>
        </w:rPr>
        <w:t xml:space="preserve"> </w:t>
      </w:r>
      <w:r>
        <w:rPr>
          <w:i/>
          <w:iCs/>
          <w:color w:val="000000"/>
        </w:rPr>
        <w:t xml:space="preserve">e </w:t>
      </w:r>
      <w:hyperlink r:id="rId37" w:history="1">
        <w:r w:rsidRPr="007F390C">
          <w:rPr>
            <w:rStyle w:val="Hyperlink"/>
            <w:i/>
            <w:iCs/>
          </w:rPr>
          <w:t>art. 9º, II, da Instrução Normativa Seges/ME nº 58, de 2022.</w:t>
        </w:r>
      </w:hyperlink>
    </w:p>
    <w:p w14:paraId="407EB1D8" w14:textId="77777777" w:rsidR="00DE742E" w:rsidRDefault="00DE742E" w:rsidP="007E253C">
      <w:pPr>
        <w:pStyle w:val="Textodecomentrio"/>
      </w:pPr>
      <w:r>
        <w:rPr>
          <w:b/>
          <w:bCs/>
          <w:i/>
          <w:iCs/>
          <w:color w:val="000000"/>
        </w:rPr>
        <w:t xml:space="preserve">Nota Explicativa 2: </w:t>
      </w:r>
      <w:r>
        <w:rPr>
          <w:i/>
          <w:iCs/>
          <w:color w:val="000000"/>
        </w:rPr>
        <w:t>Alguns requisitos de contratação tratados na lei foram abordados neste tópico do Termo de Referência. Isso não impede que outros requisitos de contratação, de caráter técnico, sejam inseridos pela área competente. Registre-se, apenas, que a documentação de habilitação técnica é objeto de tópico específico deste TR (CRITÉRIOS DE SELEÇÃO DO FORNECEDOR) de modo que sua inclusão aqui seria redundante.</w:t>
      </w:r>
    </w:p>
  </w:comment>
  <w:comment w:id="9" w:author="Autor" w:initials="A">
    <w:p w14:paraId="08B41847" w14:textId="77777777" w:rsidR="00DE742E" w:rsidRDefault="00DE742E">
      <w:pPr>
        <w:pStyle w:val="Textodecomentrio"/>
      </w:pPr>
      <w:r>
        <w:rPr>
          <w:rStyle w:val="Refdecomentrio"/>
        </w:rPr>
        <w:annotationRef/>
      </w:r>
      <w:r>
        <w:rPr>
          <w:b/>
          <w:bCs/>
          <w:i/>
          <w:iCs/>
          <w:color w:val="000000"/>
        </w:rPr>
        <w:t xml:space="preserve">Nota Explicativa 1: </w:t>
      </w:r>
      <w:r>
        <w:rPr>
          <w:i/>
          <w:iCs/>
          <w:color w:val="000000"/>
        </w:rPr>
        <w:t xml:space="preserve">O Termo de Referência e os Estudos Técnicos Preliminares deverão estar alinhados com o Plano Diretor de </w:t>
      </w:r>
      <w:r>
        <w:rPr>
          <w:i/>
          <w:iCs/>
        </w:rPr>
        <w:t>Logística Sustentável, Plano de Contratações Anual, além de outros instrumentos de planejamento da Administração,</w:t>
      </w:r>
      <w:r>
        <w:rPr>
          <w:b/>
          <w:bCs/>
          <w:i/>
          <w:iCs/>
        </w:rPr>
        <w:t xml:space="preserve"> </w:t>
      </w:r>
      <w:r>
        <w:rPr>
          <w:i/>
          <w:iCs/>
        </w:rPr>
        <w:t xml:space="preserve">de acordo com o </w:t>
      </w:r>
      <w:hyperlink r:id="rId38" w:history="1">
        <w:r w:rsidRPr="00786E1E">
          <w:rPr>
            <w:rStyle w:val="Hyperlink"/>
            <w:i/>
            <w:iCs/>
          </w:rPr>
          <w:t>art. 7º da IN Seges/ME nº 81, de 2022</w:t>
        </w:r>
      </w:hyperlink>
      <w:r>
        <w:rPr>
          <w:i/>
          <w:iCs/>
        </w:rPr>
        <w:t xml:space="preserve">, e </w:t>
      </w:r>
      <w:hyperlink r:id="rId39" w:history="1">
        <w:r w:rsidRPr="00786E1E">
          <w:rPr>
            <w:rStyle w:val="Hyperlink"/>
            <w:i/>
            <w:iCs/>
          </w:rPr>
          <w:t>art. 7º da Instrução Normativa Seges/ME nº 58, de 2022</w:t>
        </w:r>
      </w:hyperlink>
      <w:r>
        <w:rPr>
          <w:i/>
          <w:iCs/>
        </w:rPr>
        <w:t xml:space="preserve">. </w:t>
      </w:r>
    </w:p>
    <w:p w14:paraId="0014095B" w14:textId="77777777" w:rsidR="00DE742E" w:rsidRDefault="00DE742E">
      <w:pPr>
        <w:pStyle w:val="Textodecomentrio"/>
      </w:pPr>
      <w:r>
        <w:rPr>
          <w:b/>
          <w:bCs/>
          <w:i/>
          <w:iCs/>
        </w:rPr>
        <w:t>Nota Explicativa 2:</w:t>
      </w:r>
      <w:r>
        <w:rPr>
          <w:i/>
          <w:iCs/>
        </w:rPr>
        <w:t xml:space="preserve"> Nos termos da </w:t>
      </w:r>
      <w:hyperlink r:id="rId40" w:history="1">
        <w:r w:rsidRPr="00786E1E">
          <w:rPr>
            <w:rStyle w:val="Hyperlink"/>
            <w:i/>
            <w:iCs/>
          </w:rPr>
          <w:t>Portaria SEGES/ME nº 8.678, de 19 de julho de 2021</w:t>
        </w:r>
      </w:hyperlink>
      <w:r>
        <w:rPr>
          <w:i/>
          <w:iCs/>
          <w:color w:val="000000"/>
        </w:rPr>
        <w:t xml:space="preserve">, o  Plano Diretor de Logística Sustentável é </w:t>
      </w:r>
      <w:r>
        <w:rPr>
          <w:i/>
          <w:iCs/>
          <w:color w:val="555555"/>
        </w:rPr>
        <w:t> </w:t>
      </w:r>
      <w:r>
        <w:rPr>
          <w:i/>
          <w:iCs/>
          <w:color w:val="000000"/>
        </w:rPr>
        <w:t>instrumento de governança, vinculado ao planejamento estratégico do órgão ou entidade, ou instrumento equivalente, e às leis orçamentárias, que estabelece a estratégia das contratações e da logística no âmbito do órgão ou entidade, considerando objetivos e ações referentes a critérios e a práticas de sustentabilidade, nas dimensões econômica, social, ambiental e cultural.</w:t>
      </w:r>
    </w:p>
    <w:p w14:paraId="1BB785F5" w14:textId="77777777" w:rsidR="00DE742E" w:rsidRDefault="00DE742E">
      <w:pPr>
        <w:pStyle w:val="Textodecomentrio"/>
      </w:pPr>
      <w:r>
        <w:rPr>
          <w:i/>
          <w:iCs/>
          <w:color w:val="000000"/>
        </w:rPr>
        <w:t xml:space="preserve">Destaque-se ainda que, de acordo com o </w:t>
      </w:r>
      <w:hyperlink r:id="rId41" w:anchor="art8" w:history="1">
        <w:r w:rsidRPr="00786E1E">
          <w:rPr>
            <w:rStyle w:val="Hyperlink"/>
            <w:i/>
            <w:iCs/>
          </w:rPr>
          <w:t>artigo 8º, §1º, III, da Portaria SEGES/ME nº 8.678, de 2021</w:t>
        </w:r>
      </w:hyperlink>
      <w:r>
        <w:rPr>
          <w:i/>
          <w:iCs/>
          <w:color w:val="000000"/>
        </w:rPr>
        <w:t xml:space="preserve">, o Plano Diretor de Logística Sustentável deverá nortear a elaboração dos anteprojetos, dos projetos básicos ou dos termos de referência de cada contratação. </w:t>
      </w:r>
    </w:p>
    <w:p w14:paraId="6A9ACDB0" w14:textId="3DC377C9" w:rsidR="00DE742E" w:rsidRDefault="00DE742E">
      <w:pPr>
        <w:pStyle w:val="Textodecomentrio"/>
      </w:pPr>
      <w:r>
        <w:rPr>
          <w:b/>
          <w:bCs/>
          <w:i/>
          <w:iCs/>
          <w:color w:val="000000"/>
        </w:rPr>
        <w:t xml:space="preserve">Nota Explicativa 3: </w:t>
      </w:r>
      <w:r>
        <w:rPr>
          <w:i/>
          <w:iCs/>
        </w:rPr>
        <w:t xml:space="preserve">Os preceitos do desenvolvimento sustentável devem ser observados na fase preparatória da </w:t>
      </w:r>
      <w:r w:rsidR="00161A52" w:rsidRPr="00161A52">
        <w:rPr>
          <w:i/>
          <w:iCs/>
          <w:highlight w:val="green"/>
        </w:rPr>
        <w:t>contratação</w:t>
      </w:r>
      <w:r>
        <w:rPr>
          <w:i/>
          <w:iCs/>
        </w:rPr>
        <w:t xml:space="preserve">, em suas dimensões econômica, social, ambiental e cultural, no mínimo, com base nos planos de gestão de logística sustentável dos órgãos e das entidades, conforme prevê o parágrafo único do </w:t>
      </w:r>
      <w:hyperlink r:id="rId42" w:anchor="art11" w:history="1">
        <w:r w:rsidRPr="00786E1E">
          <w:rPr>
            <w:rStyle w:val="Hyperlink"/>
            <w:i/>
            <w:iCs/>
          </w:rPr>
          <w:t>artigo 11 da Instrução Normativa SEGES/ME nº 73, de 2022</w:t>
        </w:r>
      </w:hyperlink>
      <w:r>
        <w:rPr>
          <w:i/>
          <w:iCs/>
        </w:rPr>
        <w:t>.</w:t>
      </w:r>
    </w:p>
    <w:p w14:paraId="4FD1BD91" w14:textId="77777777" w:rsidR="00DE742E" w:rsidRDefault="00DE742E">
      <w:pPr>
        <w:pStyle w:val="Textodecomentrio"/>
      </w:pPr>
      <w:r>
        <w:rPr>
          <w:b/>
          <w:bCs/>
          <w:i/>
          <w:iCs/>
          <w:color w:val="000000"/>
        </w:rPr>
        <w:t>Nota Explicativa 4:</w:t>
      </w:r>
      <w:r>
        <w:rPr>
          <w:i/>
          <w:iCs/>
          <w:color w:val="000000"/>
        </w:rPr>
        <w:t xml:space="preserve"> Os critérios e práticas de sustentabilidade deverão ser registrados no sistema de ETP Digital, conforme previsão do </w:t>
      </w:r>
      <w:hyperlink r:id="rId43" w:anchor="art9" w:history="1">
        <w:r w:rsidRPr="00786E1E">
          <w:rPr>
            <w:rStyle w:val="Hyperlink"/>
            <w:i/>
            <w:iCs/>
          </w:rPr>
          <w:t>Art. 9º, II, da Instrução Normativa SEGES/ME nº 58, de 2022</w:t>
        </w:r>
      </w:hyperlink>
      <w:r>
        <w:rPr>
          <w:i/>
          <w:iCs/>
          <w:color w:val="000000"/>
        </w:rPr>
        <w:t xml:space="preserve">. </w:t>
      </w:r>
    </w:p>
    <w:p w14:paraId="3C623B58" w14:textId="77777777" w:rsidR="00DE742E" w:rsidRDefault="00DE742E">
      <w:pPr>
        <w:pStyle w:val="Textodecomentrio"/>
      </w:pPr>
      <w:r>
        <w:rPr>
          <w:i/>
          <w:iCs/>
          <w:color w:val="000000"/>
        </w:rPr>
        <w:t xml:space="preserve">Soma-se a essa previsão, o </w:t>
      </w:r>
      <w:hyperlink r:id="rId44" w:history="1">
        <w:r w:rsidRPr="00786E1E">
          <w:rPr>
            <w:rStyle w:val="Hyperlink"/>
            <w:i/>
            <w:iCs/>
          </w:rPr>
          <w:t xml:space="preserve">Parecer n. </w:t>
        </w:r>
      </w:hyperlink>
      <w:r>
        <w:rPr>
          <w:i/>
          <w:iCs/>
          <w:color w:val="000080"/>
          <w:u w:val="single"/>
        </w:rPr>
        <w:t>00001/2021/CNS/CGU/AGU, da Consultoria –Geral da União aprovado nos termos do DESPACHO n. 00525/2021/GAB/CGU/AGU (NUP: 00688.000723/2019-45)</w:t>
      </w:r>
      <w:r>
        <w:rPr>
          <w:i/>
          <w:iCs/>
          <w:color w:val="000000"/>
        </w:rPr>
        <w:t xml:space="preserve"> que consolidou o entendimento de que a “administração pública é obrigada a adotar critérios e práticas de sustentabilidade socioambiental e de acessibilidade nas contratações públicas, nas fases de planejamento, seleção de fornecedor, execução contratual, fiscalização e na gestão dos resíduos sólidos.” </w:t>
      </w:r>
    </w:p>
    <w:p w14:paraId="1F8B6661" w14:textId="77777777" w:rsidR="00DE742E" w:rsidRDefault="00DE742E">
      <w:pPr>
        <w:pStyle w:val="Textodecomentrio"/>
      </w:pPr>
      <w:r>
        <w:rPr>
          <w:i/>
          <w:iCs/>
          <w:color w:val="000000"/>
        </w:rPr>
        <w:t xml:space="preserve">Dessa forma, a sustentabilidade deve ser considerada pelo gestor público: a) na fase de planejamento da contratação, b) na elaboração das minutas, com consulta ao Guia, c) na fase de execução contratual e d) na adequada destinação ambiental dos resíduos decorrentes dos serviços prestados, levando em conta as diretrizes estabelecidas pela </w:t>
      </w:r>
      <w:hyperlink r:id="rId45" w:history="1">
        <w:r w:rsidRPr="00786E1E">
          <w:rPr>
            <w:rStyle w:val="Hyperlink"/>
            <w:i/>
            <w:iCs/>
          </w:rPr>
          <w:t>Lei 12.305/2010</w:t>
        </w:r>
      </w:hyperlink>
      <w:r>
        <w:rPr>
          <w:i/>
          <w:iCs/>
          <w:color w:val="000000"/>
        </w:rPr>
        <w:t xml:space="preserve"> - Política Nacional de Resíduos Sólidos. Ainda que não constante do termo de referência, destaque-se que as contratações mediante pregão eletrônico deverão estar alinhadas com o Plano de Gestão e Logística Sustentável do órgão.</w:t>
      </w:r>
    </w:p>
    <w:p w14:paraId="41E34EAF" w14:textId="77777777" w:rsidR="00DE742E" w:rsidRDefault="00DE742E">
      <w:pPr>
        <w:pStyle w:val="Textodecomentrio"/>
      </w:pPr>
      <w:r>
        <w:rPr>
          <w:b/>
          <w:bCs/>
          <w:i/>
          <w:iCs/>
          <w:color w:val="000000"/>
        </w:rPr>
        <w:t xml:space="preserve">Nota Explicativa 5: </w:t>
      </w:r>
      <w:r>
        <w:rPr>
          <w:i/>
          <w:iCs/>
          <w:color w:val="000000"/>
        </w:rPr>
        <w:t xml:space="preserve">A impossibilidade de adoção de critérios e práticas de sustentabilidade nas contratações públicas deverá ser justificada pelo gestor competente nos Estudos Técnicos Preliminares ou nos autos do processo administrativo, com a indicação das pertinentes razões de fato e/ou direito, conforme o </w:t>
      </w:r>
      <w:hyperlink r:id="rId46" w:history="1">
        <w:r w:rsidRPr="00786E1E">
          <w:rPr>
            <w:rStyle w:val="Hyperlink"/>
            <w:i/>
            <w:iCs/>
          </w:rPr>
          <w:t>Parecer n. 00001/2021/CNS/CGU/AGU</w:t>
        </w:r>
      </w:hyperlink>
      <w:r>
        <w:rPr>
          <w:i/>
          <w:iCs/>
          <w:color w:val="000000"/>
        </w:rPr>
        <w:t xml:space="preserve"> e previsão do </w:t>
      </w:r>
      <w:hyperlink r:id="rId47" w:anchor="art9§1" w:history="1">
        <w:r w:rsidRPr="00786E1E">
          <w:rPr>
            <w:rStyle w:val="Hyperlink"/>
            <w:i/>
            <w:iCs/>
          </w:rPr>
          <w:t>§1º do art. 9º da Instrução Normativa SEGES/ME nº 58, de 2022</w:t>
        </w:r>
      </w:hyperlink>
      <w:r>
        <w:rPr>
          <w:i/>
          <w:iCs/>
          <w:color w:val="000000"/>
        </w:rPr>
        <w:t xml:space="preserve">, que dispõe sobre a elaboração dos Estudos Técnicos Preliminares - ETP.   </w:t>
      </w:r>
    </w:p>
    <w:p w14:paraId="484E794C" w14:textId="77777777" w:rsidR="00DE742E" w:rsidRDefault="00DE742E">
      <w:pPr>
        <w:pStyle w:val="Textodecomentrio"/>
      </w:pPr>
      <w:r>
        <w:rPr>
          <w:i/>
          <w:iCs/>
          <w:color w:val="000000"/>
        </w:rPr>
        <w:t xml:space="preserve">Se houver justificativa nos autos para a não-adoção de critérios de sustentabilidade (e apenas nesse caso), deverá haver a supressão dos dispositivos específicos acima. </w:t>
      </w:r>
    </w:p>
    <w:p w14:paraId="05903DC4" w14:textId="77777777" w:rsidR="00DE742E" w:rsidRDefault="00DE742E">
      <w:pPr>
        <w:pStyle w:val="Textodecomentrio"/>
      </w:pPr>
      <w:r>
        <w:rPr>
          <w:b/>
          <w:bCs/>
          <w:i/>
          <w:iCs/>
          <w:color w:val="000000"/>
        </w:rPr>
        <w:t xml:space="preserve">Nota Explicativa 6: </w:t>
      </w:r>
      <w:r>
        <w:rPr>
          <w:i/>
          <w:iCs/>
          <w:color w:val="000000"/>
        </w:rPr>
        <w:t xml:space="preserve">Aos agentes da administração pública federal encarregados de realizar contratações públicas, recomenda-se que, no exercício de suas atribuições funcionais, consultem o </w:t>
      </w:r>
      <w:hyperlink r:id="rId48" w:history="1">
        <w:r w:rsidRPr="00786E1E">
          <w:rPr>
            <w:rStyle w:val="Hyperlink"/>
            <w:i/>
            <w:iCs/>
          </w:rPr>
          <w:t>Guia Nacional de Contratações Sustentáveis da Advocacia-Geral da União</w:t>
        </w:r>
      </w:hyperlink>
      <w:r>
        <w:rPr>
          <w:i/>
          <w:iCs/>
          <w:color w:val="000000"/>
        </w:rPr>
        <w:t xml:space="preserve">, disponibilizado pela Consultoria-Geral da União e no site da AGU. </w:t>
      </w:r>
    </w:p>
    <w:p w14:paraId="099E43ED" w14:textId="77777777" w:rsidR="00DE742E" w:rsidRDefault="00DE742E">
      <w:pPr>
        <w:pStyle w:val="Textodecomentrio"/>
      </w:pPr>
      <w:r>
        <w:rPr>
          <w:b/>
          <w:bCs/>
          <w:i/>
          <w:iCs/>
          <w:color w:val="000000"/>
        </w:rPr>
        <w:t xml:space="preserve">Nota Explicativa 7: </w:t>
      </w:r>
      <w:r>
        <w:rPr>
          <w:i/>
          <w:iCs/>
          <w:color w:val="000000"/>
        </w:rPr>
        <w:t xml:space="preserve">De acordo com o </w:t>
      </w:r>
      <w:hyperlink r:id="rId49" w:history="1">
        <w:r w:rsidRPr="00786E1E">
          <w:rPr>
            <w:rStyle w:val="Hyperlink"/>
            <w:i/>
            <w:iCs/>
          </w:rPr>
          <w:t>Guia Nacional de Contratações Sustentáveis da AGU</w:t>
        </w:r>
      </w:hyperlink>
      <w:r>
        <w:rPr>
          <w:i/>
          <w:iCs/>
          <w:color w:val="000000"/>
        </w:rPr>
        <w:t>, a inclusão de critérios de sustentabilidade deve ser feita de modo claro e objetivo. Deve-se evitar a transcrição literal e automática das previsões legais ou normativas, sem efetuar o exame da incidência real e efetiva delas na contratação em apreço.</w:t>
      </w:r>
    </w:p>
    <w:p w14:paraId="17A085A9" w14:textId="77E46FE2" w:rsidR="00DE742E" w:rsidRDefault="00DE742E">
      <w:pPr>
        <w:pStyle w:val="Textodecomentrio"/>
      </w:pPr>
      <w:r>
        <w:rPr>
          <w:i/>
          <w:iCs/>
          <w:color w:val="000000"/>
        </w:rPr>
        <w:t>Assim, uma vez exigido qualquer requisito ambiental na especificação do objeto e/ou edital, e/ou contrato, deve ser prevista a forma objetiva de comprovação. É preciso saber quais critérios de sustentabilidade devem ser incluídos nas peças</w:t>
      </w:r>
      <w:r w:rsidR="00250ED1">
        <w:rPr>
          <w:i/>
          <w:iCs/>
          <w:color w:val="000000"/>
        </w:rPr>
        <w:t xml:space="preserve"> “</w:t>
      </w:r>
      <w:r>
        <w:rPr>
          <w:i/>
          <w:iCs/>
          <w:color w:val="000000"/>
        </w:rPr>
        <w:t>editalícias</w:t>
      </w:r>
      <w:r w:rsidR="00250ED1">
        <w:rPr>
          <w:i/>
          <w:iCs/>
          <w:color w:val="000000"/>
        </w:rPr>
        <w:t>”</w:t>
      </w:r>
      <w:r>
        <w:rPr>
          <w:i/>
          <w:iCs/>
          <w:color w:val="000000"/>
        </w:rPr>
        <w:t>, como fazer essas exigências e de que forma as pretendidas contratadas devem comprovar o cumprimento desses critérios de sustentabilidade exigidos pela Administração. (</w:t>
      </w:r>
      <w:hyperlink r:id="rId50" w:anchor="art9" w:history="1">
        <w:r w:rsidRPr="00786E1E">
          <w:rPr>
            <w:rStyle w:val="Hyperlink"/>
            <w:i/>
            <w:iCs/>
          </w:rPr>
          <w:t>artigo 9, inciso XII, da Instrução Normativa SEGES/ME nº 58, de 2022</w:t>
        </w:r>
      </w:hyperlink>
      <w:r>
        <w:rPr>
          <w:i/>
          <w:iCs/>
          <w:color w:val="000000"/>
        </w:rPr>
        <w:t>, que dispõe sobre a elaboração dos Estudos Técnicos Preliminares - ETP)</w:t>
      </w:r>
    </w:p>
    <w:p w14:paraId="04345E78" w14:textId="77777777" w:rsidR="00DE742E" w:rsidRDefault="00DE742E">
      <w:pPr>
        <w:pStyle w:val="Textodecomentrio"/>
      </w:pPr>
      <w:r>
        <w:rPr>
          <w:b/>
          <w:bCs/>
          <w:i/>
          <w:iCs/>
          <w:color w:val="000000"/>
        </w:rPr>
        <w:t xml:space="preserve">Nota Explicativa 8: </w:t>
      </w:r>
      <w:r>
        <w:rPr>
          <w:i/>
          <w:iCs/>
          <w:color w:val="000000"/>
        </w:rPr>
        <w:t>Nas aquisições e contratações governamentais, deve ser dada prioridade para produtos reciclados e recicláveis e para bens, serviços e obras que considerem critérios compatíveis com padrões de consumo sustentáveis (</w:t>
      </w:r>
      <w:hyperlink r:id="rId51" w:anchor="art7" w:history="1">
        <w:r w:rsidRPr="00786E1E">
          <w:rPr>
            <w:rStyle w:val="Hyperlink"/>
            <w:i/>
            <w:iCs/>
          </w:rPr>
          <w:t>artigo 7º, XI, da Lei nº 12.305, de 2010</w:t>
        </w:r>
      </w:hyperlink>
      <w:r>
        <w:rPr>
          <w:i/>
          <w:iCs/>
          <w:color w:val="000000"/>
        </w:rPr>
        <w:t xml:space="preserve"> – Política Nacional de Resíduos Sólidos). Deve-se observar, também, a regulamentação a ser editada a luz da nova legislação.</w:t>
      </w:r>
    </w:p>
    <w:p w14:paraId="59FB2C1F" w14:textId="74DE8919" w:rsidR="00DE742E" w:rsidRDefault="00DE742E" w:rsidP="004F5A39">
      <w:pPr>
        <w:pStyle w:val="Textodecomentrio"/>
      </w:pPr>
      <w:r>
        <w:rPr>
          <w:b/>
          <w:bCs/>
          <w:i/>
          <w:iCs/>
          <w:color w:val="000000"/>
        </w:rPr>
        <w:t xml:space="preserve">Nota Explicativa 9: </w:t>
      </w:r>
      <w:r>
        <w:rPr>
          <w:i/>
          <w:iCs/>
          <w:color w:val="000000"/>
        </w:rPr>
        <w:t xml:space="preserve">Recomenda-se, igualmente, consulta ao Catálogo de Materiais Sustentáveis (CATMAT Sustentável), bem como consulta prévia ao site governamental </w:t>
      </w:r>
      <w:hyperlink r:id="rId52" w:history="1">
        <w:r w:rsidRPr="00786E1E">
          <w:rPr>
            <w:rStyle w:val="Hyperlink"/>
            <w:i/>
            <w:iCs/>
          </w:rPr>
          <w:t>https://doacoes.gov.br</w:t>
        </w:r>
      </w:hyperlink>
      <w:r>
        <w:rPr>
          <w:i/>
          <w:iCs/>
          <w:color w:val="000000"/>
        </w:rPr>
        <w:t xml:space="preserve">/, solução desenvolvida pelo </w:t>
      </w:r>
      <w:bookmarkStart w:id="10" w:name="_Hlk135380214"/>
      <w:r w:rsidRPr="00D47598">
        <w:rPr>
          <w:i/>
          <w:iCs/>
          <w:color w:val="000000"/>
        </w:rPr>
        <w:t>Ministério da Gestão e da Inovação em Serviços Públicos</w:t>
      </w:r>
      <w:bookmarkEnd w:id="10"/>
      <w:r>
        <w:rPr>
          <w:i/>
          <w:iCs/>
          <w:color w:val="000000"/>
        </w:rPr>
        <w:t>, que oferta bens móveis e serviços para a administração pública, disponibilizados pelos próprios órgãos de governo ou oferecidos por particulares de forma não onerosa, otimizando a gestão do recurso público com consumo consciente e sustentável.</w:t>
      </w:r>
    </w:p>
  </w:comment>
  <w:comment w:id="11" w:author="Autor" w:initials="A">
    <w:p w14:paraId="42EE55A6" w14:textId="1A629458" w:rsidR="00DE742E" w:rsidRDefault="00DE742E">
      <w:pPr>
        <w:pStyle w:val="Textodecomentrio"/>
      </w:pPr>
      <w:r>
        <w:rPr>
          <w:rStyle w:val="Refdecomentrio"/>
        </w:rPr>
        <w:annotationRef/>
      </w:r>
      <w:r>
        <w:rPr>
          <w:b/>
          <w:bCs/>
          <w:i/>
          <w:iCs/>
          <w:color w:val="000000"/>
        </w:rPr>
        <w:t>Nota Explicativa 1:</w:t>
      </w:r>
      <w:r>
        <w:rPr>
          <w:i/>
          <w:iCs/>
          <w:color w:val="000000"/>
        </w:rPr>
        <w:t xml:space="preserve"> Embora a contratação seja de serviços, é possível que a Administração indique marcas ou modelos de eventuais bens necessários à execução do objeto da contratação.</w:t>
      </w:r>
    </w:p>
    <w:p w14:paraId="4C5898AC" w14:textId="77777777" w:rsidR="00DE742E" w:rsidRDefault="00DE742E">
      <w:pPr>
        <w:pStyle w:val="Textodecomentrio"/>
      </w:pPr>
      <w:r>
        <w:rPr>
          <w:b/>
          <w:bCs/>
          <w:i/>
          <w:iCs/>
          <w:color w:val="000000"/>
        </w:rPr>
        <w:t xml:space="preserve">Nota Explicativa 2: </w:t>
      </w:r>
      <w:r>
        <w:rPr>
          <w:i/>
          <w:iCs/>
          <w:color w:val="000000"/>
        </w:rPr>
        <w:t>Marca - Excepcionalmente será permitida a indicação de uma ou mais marcas ou modelos, desde que justificada tecnicamente no processo, nas hipóteses descritas no art. 41, inciso I, alíneas a, b, c e d da Lei nº 14.133, de 2021.</w:t>
      </w:r>
    </w:p>
    <w:p w14:paraId="7DE5D061" w14:textId="77777777" w:rsidR="00DE742E" w:rsidRDefault="00DE742E">
      <w:pPr>
        <w:pStyle w:val="Textodecomentrio"/>
      </w:pPr>
      <w:r>
        <w:rPr>
          <w:b/>
          <w:bCs/>
          <w:i/>
          <w:iCs/>
          <w:color w:val="000000"/>
        </w:rPr>
        <w:t xml:space="preserve">Nota Explicativa 3: </w:t>
      </w:r>
      <w:r>
        <w:rPr>
          <w:i/>
          <w:iCs/>
          <w:color w:val="000000"/>
          <w:u w:val="single"/>
        </w:rPr>
        <w:t>Similaridade</w:t>
      </w:r>
      <w:r>
        <w:rPr>
          <w:i/>
          <w:iCs/>
          <w:color w:val="000000"/>
        </w:rPr>
        <w:t xml:space="preserve"> </w:t>
      </w:r>
      <w:r>
        <w:rPr>
          <w:b/>
          <w:bCs/>
          <w:i/>
          <w:iCs/>
          <w:color w:val="000000"/>
        </w:rPr>
        <w:t>-</w:t>
      </w:r>
      <w:r>
        <w:rPr>
          <w:i/>
          <w:iCs/>
          <w:color w:val="000000"/>
        </w:rPr>
        <w:t xml:space="preserve"> Quando necessária a indicação de marca como referência de qualidade ou facilitação da descrição do objeto, deve esta ser seguida das expressões “ou equivalente”, “ou similar” e “ou de melhor qualidade”, devendo, nesse caso, o produto ser aceito de fato e sem restrições pela Administração. </w:t>
      </w:r>
    </w:p>
    <w:p w14:paraId="74780788" w14:textId="77777777" w:rsidR="00DE742E" w:rsidRDefault="00DE742E">
      <w:pPr>
        <w:pStyle w:val="Textodecomentrio"/>
      </w:pPr>
      <w:r>
        <w:rPr>
          <w:i/>
          <w:iCs/>
          <w:color w:val="000000"/>
        </w:rPr>
        <w:t xml:space="preserve">Permite-se menção a marca de referência no aviso, como forma ou parâmetro de qualidade para facilitar a descrição do objeto, caso em que se deve necessariamente acrescentar expressões do tipo “ou equivalente”, “ou similar”, “ou de melhor qualidade”, podendo a Administração exigir que a empresa participante do certame demonstre desempenho, qualidade e produtividade compatíveis com a marca de referência mencionada.” </w:t>
      </w:r>
    </w:p>
    <w:p w14:paraId="6A91318A" w14:textId="77777777" w:rsidR="00DE742E" w:rsidRDefault="00DE742E" w:rsidP="007E253C">
      <w:pPr>
        <w:pStyle w:val="Textodecomentrio"/>
      </w:pPr>
      <w:r>
        <w:rPr>
          <w:i/>
          <w:iCs/>
          <w:color w:val="000000"/>
        </w:rPr>
        <w:t xml:space="preserve">Deve a Administração, ainda, observar o princípio da padronização considerada a compatibilidade de especificações estéticas, técnicas ou de desempenho, nos termos do </w:t>
      </w:r>
      <w:hyperlink r:id="rId53" w:anchor="art43" w:history="1">
        <w:r w:rsidRPr="00D02280">
          <w:rPr>
            <w:rStyle w:val="Hyperlink"/>
            <w:i/>
            <w:iCs/>
          </w:rPr>
          <w:t>art. 43 da Lei nº 14.133, de 2021</w:t>
        </w:r>
      </w:hyperlink>
      <w:r>
        <w:rPr>
          <w:i/>
          <w:iCs/>
          <w:color w:val="000000"/>
        </w:rPr>
        <w:t xml:space="preserve">, e do </w:t>
      </w:r>
      <w:hyperlink r:id="rId54" w:history="1">
        <w:r w:rsidRPr="00D02280">
          <w:rPr>
            <w:rStyle w:val="Hyperlink"/>
            <w:i/>
            <w:iCs/>
          </w:rPr>
          <w:t>art. 9º, inciso I, alínea b, da IN Seges/ME nº 81, de 2022</w:t>
        </w:r>
      </w:hyperlink>
      <w:r>
        <w:rPr>
          <w:i/>
          <w:iCs/>
        </w:rPr>
        <w:t>. T</w:t>
      </w:r>
      <w:r>
        <w:rPr>
          <w:i/>
          <w:iCs/>
          <w:color w:val="000000"/>
        </w:rPr>
        <w:t>ambém deverá ser observada a Portaria SEGES/ME n. 938, de 2022, que institui o catálogo eletrônico de padronização de compras, serviços e obras, no âmbito da Administração Pública federal direta, autárquica e fundacional.</w:t>
      </w:r>
    </w:p>
  </w:comment>
  <w:comment w:id="12" w:author="Autor" w:initials="A">
    <w:p w14:paraId="74D7C1DE"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Embora a contratação seja de serviços, é possível que a Administração vede o emprego de marca ou produto de bens empregados em sua execução, com base em experiência prévia, registrada em processo administrativo, conforme art. 41, III, da Lei nº 14.133, de 2021.</w:t>
      </w:r>
    </w:p>
    <w:p w14:paraId="1BBB19A5" w14:textId="77777777" w:rsidR="00DE742E" w:rsidRDefault="00DE742E" w:rsidP="007E253C">
      <w:pPr>
        <w:pStyle w:val="Textodecomentrio"/>
      </w:pPr>
      <w:r>
        <w:rPr>
          <w:b/>
          <w:bCs/>
          <w:i/>
          <w:iCs/>
          <w:color w:val="000000"/>
        </w:rPr>
        <w:t>Nota Explicativa 2:</w:t>
      </w:r>
      <w:r>
        <w:rPr>
          <w:i/>
          <w:iCs/>
          <w:color w:val="000000"/>
        </w:rPr>
        <w:t xml:space="preserve"> O artigo 41, inciso III, da Lei nº 14.133, de 2021, prevê a possibilidade de a Administração vedar a contratação de marca ou produto, quando, mediante processo administrativo, restar comprovado que produtos adquiridos e utilizados anteriormente não atendem a requisitos indispensáveis ao pleno adimplemento da obrigação contratual. A Administração</w:t>
      </w:r>
      <w:r>
        <w:rPr>
          <w:i/>
          <w:iCs/>
        </w:rPr>
        <w:t xml:space="preserve"> </w:t>
      </w:r>
      <w:r>
        <w:rPr>
          <w:i/>
          <w:iCs/>
          <w:color w:val="000000"/>
        </w:rPr>
        <w:t xml:space="preserve">na condição de contratante, </w:t>
      </w:r>
      <w:r>
        <w:rPr>
          <w:i/>
          <w:iCs/>
          <w:u w:val="single"/>
        </w:rPr>
        <w:t xml:space="preserve">espelhando o que foi definido no </w:t>
      </w:r>
      <w:hyperlink r:id="rId55" w:history="1">
        <w:r w:rsidRPr="005F3010">
          <w:rPr>
            <w:rStyle w:val="Hyperlink"/>
            <w:i/>
            <w:iCs/>
          </w:rPr>
          <w:t>artigo 10, inciso III, da Instrução Normativa SEGES/ME nº 58, de 2022</w:t>
        </w:r>
      </w:hyperlink>
      <w:r>
        <w:rPr>
          <w:i/>
          <w:iCs/>
          <w:u w:val="single"/>
        </w:rPr>
        <w:t xml:space="preserve">, que trata do ETP, </w:t>
      </w:r>
      <w:r>
        <w:rPr>
          <w:i/>
          <w:iCs/>
          <w:color w:val="000000"/>
        </w:rPr>
        <w:t xml:space="preserve">deve aproveitar sua experiência para aperfeiçoar seu processo de contratação, por meio da adoção de providências que evitem a repetição de compras malsucedidas. Para tanto, deve considerar também o relatório final de que trata a </w:t>
      </w:r>
      <w:hyperlink r:id="rId56" w:anchor="art174" w:history="1">
        <w:r w:rsidRPr="005F3010">
          <w:rPr>
            <w:rStyle w:val="Hyperlink"/>
            <w:i/>
            <w:iCs/>
          </w:rPr>
          <w:t>alínea “d” do inciso VI do § 3º do art. 174 da Lei nº 14.133, de 2021</w:t>
        </w:r>
      </w:hyperlink>
      <w:r>
        <w:rPr>
          <w:i/>
          <w:iCs/>
          <w:color w:val="000000"/>
        </w:rPr>
        <w:t>. Além do preço, elementos como qualidade do produto e da assistência técnica assim como durabilidade do bem e custos com manutenção são essenciais para que se conclua que um objeto atende ou não a necessidade administrativa. Diferentemente do mercado privado, em que basta a vontade do particular de não efetuar nova contratação, no âmbito das contratações públicas é necessária a existência de justo motivo, que a lei vincula à existência de processo administrativo prévio, cujo resultado tenha culminado com a conclusão de que determinado produto ou marca não atendem aos requisitos mínimos para que sejam adquiridas pela Administração. O caput do artigo 41 deixa claro que essa deve ser uma medida excepcional, que terá cabimento quando houver necessidade. Somente será possível vedar a aquisição de produto ou marca se houver processo administrativo prévio no qual as razões administrativas tenham sido expostas, com possibilidade de participação do particular envolvido, a fim de que a exclusão de marca ou produto não constitua um ato arbitrário. As razões para a vedação devem ser apresentadas no Estudo Técnico Preliminar, inclusive com citação de trechos do processo administrativo em que se consolidou a vedação, se for o caso.</w:t>
      </w:r>
    </w:p>
  </w:comment>
  <w:comment w:id="13" w:author="Autor" w:initials="A">
    <w:p w14:paraId="049FDE8A" w14:textId="55FB7F37" w:rsidR="00DE742E" w:rsidRDefault="00DE742E">
      <w:r w:rsidRPr="21D57103">
        <w:rPr>
          <w:b/>
          <w:bCs/>
          <w:i/>
          <w:iCs/>
        </w:rPr>
        <w:t>Nota Explicativa:</w:t>
      </w:r>
      <w:r w:rsidRPr="21D57103">
        <w:rPr>
          <w:i/>
          <w:iCs/>
        </w:rPr>
        <w:t xml:space="preserve"> Embora se trate de prestação de serviço, é possível que o conjunto de obrigações da contratação envolva fornecimento de algum bem ou execução específica de serviço autorizado, situação na qual a exigência de carta de solidariedade pode se revelar possível.</w:t>
      </w:r>
      <w:r>
        <w:annotationRef/>
      </w:r>
    </w:p>
    <w:p w14:paraId="4AD4BA5A" w14:textId="09D9AE2E" w:rsidR="00DE742E" w:rsidRDefault="00DE742E">
      <w:r w:rsidRPr="21D57103">
        <w:rPr>
          <w:i/>
          <w:iCs/>
        </w:rPr>
        <w:t>Em razão de seu potencial de restringir a competitividade do certame, a exigência de carta de solidariedade somente se justificará em situações excepcionais e devidamente motivadas.</w:t>
      </w:r>
    </w:p>
  </w:comment>
  <w:comment w:id="14" w:author="Autor" w:initials="A">
    <w:p w14:paraId="17EC01A2" w14:textId="77777777" w:rsidR="00DE742E" w:rsidRPr="00D9102A" w:rsidRDefault="00DE742E">
      <w:pPr>
        <w:pStyle w:val="Textodecomentrio"/>
      </w:pPr>
      <w:r>
        <w:rPr>
          <w:rStyle w:val="Refdecomentrio"/>
        </w:rPr>
        <w:annotationRef/>
      </w:r>
      <w:r>
        <w:rPr>
          <w:b/>
          <w:bCs/>
          <w:i/>
          <w:iCs/>
          <w:color w:val="000000"/>
        </w:rPr>
        <w:t>Nota Explicativa 1:</w:t>
      </w:r>
      <w:r>
        <w:rPr>
          <w:i/>
          <w:iCs/>
          <w:color w:val="000000"/>
        </w:rPr>
        <w:t xml:space="preserve"> </w:t>
      </w:r>
      <w:r w:rsidRPr="00D9102A">
        <w:rPr>
          <w:iCs/>
          <w:color w:val="000000"/>
        </w:rPr>
        <w:t xml:space="preserve">A subcontratação deve ser avaliada à luz do </w:t>
      </w:r>
      <w:hyperlink r:id="rId57" w:anchor="art122" w:history="1">
        <w:r w:rsidRPr="00D9102A">
          <w:rPr>
            <w:rStyle w:val="Hyperlink"/>
            <w:iCs/>
          </w:rPr>
          <w:t>artigo 122 da Lei nº 14.133, de 2021</w:t>
        </w:r>
      </w:hyperlink>
      <w:r w:rsidRPr="00D9102A">
        <w:rPr>
          <w:iCs/>
          <w:color w:val="000000"/>
        </w:rPr>
        <w:t>:</w:t>
      </w:r>
    </w:p>
    <w:p w14:paraId="540774A0" w14:textId="77777777" w:rsidR="00DE742E" w:rsidRPr="00D9102A" w:rsidRDefault="00DE742E">
      <w:pPr>
        <w:pStyle w:val="Textodecomentrio"/>
      </w:pPr>
      <w:r w:rsidRPr="00D9102A">
        <w:rPr>
          <w:iCs/>
          <w:color w:val="000000"/>
        </w:rPr>
        <w:t>“Art. 122. Na execução do contrato e sem prejuízo das responsabilidades contratuais e legais, o contratado poderá subcontratar partes da obra, do serviço ou do fornecimento até o limite autorizado, em cada caso, pela Administração.</w:t>
      </w:r>
    </w:p>
    <w:p w14:paraId="3D11F09F" w14:textId="77777777" w:rsidR="00DE742E" w:rsidRPr="00D9102A" w:rsidRDefault="00DE742E">
      <w:pPr>
        <w:pStyle w:val="Textodecomentrio"/>
      </w:pPr>
      <w:r w:rsidRPr="00D9102A">
        <w:rPr>
          <w:iCs/>
          <w:color w:val="000000"/>
        </w:rPr>
        <w:t>§ 1º O contratado apresentará à Administração documentação que comprove a capacidade técnica do subcontratado, que será avaliada e juntada aos autos do processo correspondente.</w:t>
      </w:r>
    </w:p>
    <w:p w14:paraId="7448DD13" w14:textId="77777777" w:rsidR="00DE742E" w:rsidRPr="00D9102A" w:rsidRDefault="00DE742E">
      <w:pPr>
        <w:pStyle w:val="Textodecomentrio"/>
      </w:pPr>
      <w:r w:rsidRPr="00D9102A">
        <w:rPr>
          <w:iCs/>
          <w:color w:val="000000"/>
        </w:rPr>
        <w:t>§ 2º Regulamento ou edital de licitação poderão vedar, restringir ou estabelecer condições para a subcontratação.</w:t>
      </w:r>
    </w:p>
    <w:p w14:paraId="3248B706" w14:textId="7A14E14B" w:rsidR="00DE742E" w:rsidRPr="00D9102A" w:rsidRDefault="00DE742E" w:rsidP="007E253C">
      <w:pPr>
        <w:pStyle w:val="Textodecomentrio"/>
        <w:rPr>
          <w:iCs/>
          <w:color w:val="000000"/>
        </w:rPr>
      </w:pPr>
      <w:r w:rsidRPr="00D9102A">
        <w:rPr>
          <w:iCs/>
          <w:color w:val="000000"/>
        </w:rPr>
        <w:t>§ 3º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licitação.”</w:t>
      </w:r>
    </w:p>
    <w:p w14:paraId="0E13F834" w14:textId="40D94F9C" w:rsidR="00D9102A" w:rsidRPr="00D9102A" w:rsidRDefault="00D9102A" w:rsidP="007E253C">
      <w:pPr>
        <w:pStyle w:val="Textodecomentrio"/>
        <w:rPr>
          <w:iCs/>
          <w:color w:val="000000"/>
        </w:rPr>
      </w:pPr>
    </w:p>
    <w:p w14:paraId="6BCFDCCD" w14:textId="567D8C12" w:rsidR="00D9102A" w:rsidRDefault="00D9102A" w:rsidP="007E253C">
      <w:pPr>
        <w:pStyle w:val="Textodecomentrio"/>
      </w:pPr>
      <w:r w:rsidRPr="00D9102A">
        <w:rPr>
          <w:rFonts w:cs="Arial"/>
          <w:b/>
          <w:i/>
        </w:rPr>
        <w:t>Nota Explicativa 2</w:t>
      </w:r>
      <w:r w:rsidRPr="00DD0DAF">
        <w:rPr>
          <w:rFonts w:cs="Arial"/>
        </w:rPr>
        <w:t xml:space="preserve">: </w:t>
      </w:r>
      <w:r>
        <w:rPr>
          <w:rFonts w:cs="Arial"/>
        </w:rPr>
        <w:t>É</w:t>
      </w:r>
      <w:r w:rsidRPr="00DD0DAF">
        <w:rPr>
          <w:rFonts w:cs="Arial"/>
        </w:rPr>
        <w:t xml:space="preserve"> vedada a subcontratação completa ou da parcela principal da obrigação.</w:t>
      </w:r>
      <w:r>
        <w:rPr>
          <w:rFonts w:cs="Arial"/>
        </w:rPr>
        <w:t xml:space="preserve"> Ademais, é vedada qualquer</w:t>
      </w:r>
      <w:r w:rsidRPr="00B23ABB">
        <w:rPr>
          <w:rFonts w:cs="Arial"/>
        </w:rPr>
        <w:t xml:space="preserve"> subcontratação ou a atuação de profissionais distintos daqueles que tenham justificado a inexigibilidade de licitação para contratação direta dos serviços técnicos especializados de natureza predominantemente intelectual</w:t>
      </w:r>
      <w:r>
        <w:rPr>
          <w:rFonts w:cs="Arial"/>
        </w:rPr>
        <w:t>, nos casos</w:t>
      </w:r>
      <w:r w:rsidRPr="00B23ABB">
        <w:rPr>
          <w:rFonts w:cs="Arial"/>
        </w:rPr>
        <w:t xml:space="preserve"> previstos no art. 74, III, da Lei n. 14.133/21</w:t>
      </w:r>
    </w:p>
  </w:comment>
  <w:comment w:id="15" w:author="Autor" w:initials="A">
    <w:p w14:paraId="3809C273" w14:textId="77777777" w:rsidR="00DE742E" w:rsidRDefault="00DE742E">
      <w:pPr>
        <w:pStyle w:val="Textodecomentrio"/>
      </w:pPr>
      <w:r>
        <w:rPr>
          <w:rStyle w:val="Refdecomentrio"/>
        </w:rPr>
        <w:annotationRef/>
      </w:r>
      <w:r>
        <w:rPr>
          <w:b/>
          <w:bCs/>
          <w:i/>
          <w:iCs/>
          <w:color w:val="000000"/>
        </w:rPr>
        <w:t xml:space="preserve">Nota Explicativa 1: </w:t>
      </w:r>
      <w:r>
        <w:rPr>
          <w:i/>
          <w:iCs/>
          <w:color w:val="000000"/>
        </w:rPr>
        <w:t xml:space="preserve">Em caso de necessidade de inclusão de outras especificações técnicas quanto à subcontratação, deverão ser inseridas nestes itens. </w:t>
      </w:r>
    </w:p>
    <w:p w14:paraId="0C0EFA32" w14:textId="77777777" w:rsidR="00DE742E" w:rsidRDefault="00DE742E" w:rsidP="004F5A39">
      <w:pPr>
        <w:pStyle w:val="Textodecomentrio"/>
      </w:pPr>
      <w:r>
        <w:rPr>
          <w:b/>
          <w:bCs/>
          <w:i/>
          <w:iCs/>
          <w:color w:val="000000"/>
        </w:rPr>
        <w:t xml:space="preserve">Nota Explicativa 2: </w:t>
      </w:r>
      <w:r>
        <w:rPr>
          <w:i/>
          <w:iCs/>
          <w:color w:val="000000"/>
        </w:rPr>
        <w:t>A subcontratação parcial é permitida e deverá ser analisada pela Administração com base nas informações dos estudos preliminares, em cada caso concreto. Caso admitida, o Termo de Referência e o Contrato deverão estabelecer com detalhamento seus limites e condições, inclusive especificando quais parcelas do objeto poderão ser subcontratadas.</w:t>
      </w:r>
    </w:p>
  </w:comment>
  <w:comment w:id="16" w:author="Autor" w:initials="A">
    <w:p w14:paraId="41C32CF4" w14:textId="03A03763" w:rsidR="00DE742E" w:rsidRDefault="00DE742E">
      <w:r w:rsidRPr="16C22A4B">
        <w:rPr>
          <w:b/>
          <w:bCs/>
          <w:i/>
          <w:iCs/>
        </w:rPr>
        <w:t xml:space="preserve">Nota Explicativa 1: </w:t>
      </w:r>
      <w:r w:rsidRPr="16C22A4B">
        <w:rPr>
          <w:i/>
          <w:iCs/>
        </w:rPr>
        <w:t>Neste momento, a área técnica competente deverá indicar se a contratação utilizará a garantia de execução ou não. As regras especificas sobre garantia, pelo seu caráter jurídico, estarão previstas no contrato e deverão ser nele inseridas caso haja indicação positiva no Termo de Referência. Caso não haja uso de minuta contratual, recomenda-se copiar e colar aqui as regras do contrato sobre esse assunto.</w:t>
      </w:r>
      <w:r>
        <w:annotationRef/>
      </w:r>
    </w:p>
    <w:p w14:paraId="78B14F55" w14:textId="25DBDE61" w:rsidR="00DE742E" w:rsidRDefault="00DE742E">
      <w:r w:rsidRPr="16C22A4B">
        <w:rPr>
          <w:b/>
          <w:bCs/>
          <w:i/>
          <w:iCs/>
        </w:rPr>
        <w:t>Nota Explicativa 2</w:t>
      </w:r>
      <w:r w:rsidRPr="16C22A4B">
        <w:rPr>
          <w:i/>
          <w:iCs/>
        </w:rPr>
        <w:t>: O percentual da garantia será de:</w:t>
      </w:r>
    </w:p>
    <w:p w14:paraId="6A2008A6" w14:textId="2A2E0519" w:rsidR="00DE742E" w:rsidRDefault="00DE742E">
      <w:r w:rsidRPr="16C22A4B">
        <w:rPr>
          <w:i/>
          <w:iCs/>
        </w:rPr>
        <w:t xml:space="preserve">a) até 5% (cinco por cento) do valor inicial do contrato, para contratações em geral, conforme </w:t>
      </w:r>
      <w:hyperlink r:id="rId58" w:anchor="art98">
        <w:r w:rsidRPr="16C22A4B">
          <w:rPr>
            <w:rStyle w:val="Hyperlink"/>
            <w:i/>
            <w:iCs/>
          </w:rPr>
          <w:t>art. 98 da Lei nº 14.133, de 2021</w:t>
        </w:r>
      </w:hyperlink>
      <w:r w:rsidRPr="16C22A4B">
        <w:rPr>
          <w:i/>
          <w:iCs/>
        </w:rPr>
        <w:t>;</w:t>
      </w:r>
    </w:p>
    <w:p w14:paraId="2351FF64" w14:textId="585A2CD2" w:rsidR="00DE742E" w:rsidRDefault="00DE742E">
      <w:r w:rsidRPr="16C22A4B">
        <w:rPr>
          <w:i/>
          <w:iCs/>
        </w:rPr>
        <w:t>b) até 10% (dez por cento) do valor inicial do contrato, nos casos de alta complexidade técnica e riscos envolvidos, caso em que deverá haver justificativa específica nos autos, conforme art. 98 da Lei nº 14.133, de 2021;</w:t>
      </w:r>
    </w:p>
    <w:p w14:paraId="17AC37BE" w14:textId="54F29EE6" w:rsidR="00DE742E" w:rsidRDefault="00DE742E">
      <w:r w:rsidRPr="16C22A4B">
        <w:rPr>
          <w:i/>
          <w:iCs/>
        </w:rPr>
        <w:t xml:space="preserve">c) deverá ser acrescido de garantia adicional aos percentuais citados anteriormente, em casos de previsão de antecipação de pagamento, nos termos do </w:t>
      </w:r>
      <w:hyperlink r:id="rId59" w:anchor="art145§2">
        <w:r w:rsidRPr="16C22A4B">
          <w:rPr>
            <w:rStyle w:val="Hyperlink"/>
            <w:i/>
            <w:iCs/>
          </w:rPr>
          <w:t>art. 145, § 2º, da Lei nº 14.133, de 2021</w:t>
        </w:r>
      </w:hyperlink>
      <w:r w:rsidRPr="16C22A4B">
        <w:rPr>
          <w:i/>
          <w:iCs/>
        </w:rPr>
        <w:t>;</w:t>
      </w:r>
    </w:p>
    <w:p w14:paraId="3FC4E816" w14:textId="35688274" w:rsidR="00DE742E" w:rsidRDefault="00DE742E">
      <w:r w:rsidRPr="16C22A4B">
        <w:rPr>
          <w:i/>
          <w:iCs/>
        </w:rPr>
        <w:t>d) Nos casos de contratos que impliquem a entrega de bens pela Administração, dos quais o contratado ficará depositário, o valor desses bens deverá ser acrescido ao valor da garantia calculado de acordo com os itens anteriores.</w:t>
      </w:r>
    </w:p>
    <w:p w14:paraId="50FF93C7" w14:textId="69E8D7BC" w:rsidR="00B27D6C" w:rsidRPr="00B27D6C" w:rsidRDefault="00DE742E" w:rsidP="00B27D6C">
      <w:pPr>
        <w:rPr>
          <w:i/>
          <w:iCs/>
        </w:rPr>
      </w:pPr>
      <w:r w:rsidRPr="16C22A4B">
        <w:rPr>
          <w:b/>
          <w:bCs/>
          <w:i/>
          <w:iCs/>
        </w:rPr>
        <w:t xml:space="preserve">Nota Explicativa 3: </w:t>
      </w:r>
      <w:r w:rsidRPr="16C22A4B">
        <w:rPr>
          <w:i/>
          <w:iCs/>
        </w:rPr>
        <w:t xml:space="preserve">No </w:t>
      </w:r>
      <w:hyperlink r:id="rId60" w:anchor="art96§3">
        <w:r w:rsidRPr="16C22A4B">
          <w:rPr>
            <w:rStyle w:val="Hyperlink"/>
            <w:i/>
            <w:iCs/>
          </w:rPr>
          <w:t>art. 96, §3º, da Lei nº 14.133, de 2021</w:t>
        </w:r>
      </w:hyperlink>
      <w:r w:rsidRPr="16C22A4B">
        <w:rPr>
          <w:i/>
          <w:iCs/>
        </w:rPr>
        <w:t xml:space="preserve">, há previsão apenas do prazo para apresentação da garantia na modalidade seguro-garantia, em contratações precedidas de licitações, caso em que o prazo deverá ser contado da homologação da licitação. </w:t>
      </w:r>
      <w:r w:rsidR="00B27D6C" w:rsidRPr="00B27D6C">
        <w:rPr>
          <w:i/>
          <w:iCs/>
          <w:highlight w:val="green"/>
        </w:rPr>
        <w:t>(Aplica-se o mesmo entendimento para as contratações diretas precedidas de dispensa eletrônica)</w:t>
      </w:r>
    </w:p>
    <w:p w14:paraId="577C0CFE" w14:textId="58D5B792" w:rsidR="00DE742E" w:rsidRDefault="00B27D6C" w:rsidP="00B27D6C">
      <w:r w:rsidRPr="00B27D6C">
        <w:rPr>
          <w:i/>
          <w:iCs/>
        </w:rPr>
        <w:t xml:space="preserve">Nas demais modalidades </w:t>
      </w:r>
      <w:r w:rsidRPr="00B27D6C">
        <w:rPr>
          <w:i/>
          <w:iCs/>
          <w:highlight w:val="green"/>
        </w:rPr>
        <w:t>de garantia</w:t>
      </w:r>
      <w:r w:rsidR="00DE742E" w:rsidRPr="16C22A4B">
        <w:rPr>
          <w:i/>
          <w:iCs/>
        </w:rPr>
        <w:t>, deverá a Administração prever o prazo e o termo início de sua contagem para a apresentação da garantia. Como o seguro-garantia, nos termos da lei, teria de ser pré-contratual, esta disposição deve estar contida neste documento igualmente pré-contratual.</w:t>
      </w:r>
    </w:p>
    <w:p w14:paraId="24A62498" w14:textId="7B9399E5" w:rsidR="00DE742E" w:rsidRDefault="00DE742E"/>
    <w:p w14:paraId="7071CACC" w14:textId="178195A1" w:rsidR="00DE742E" w:rsidRDefault="00DE742E"/>
  </w:comment>
  <w:comment w:id="17" w:author="Autor" w:initials="A">
    <w:p w14:paraId="6CC1E3EE" w14:textId="2CDCED8E" w:rsidR="00DE742E" w:rsidRDefault="00DE742E">
      <w:pPr>
        <w:pStyle w:val="Textodecomentrio"/>
      </w:pPr>
      <w:r>
        <w:rPr>
          <w:rStyle w:val="Refdecomentrio"/>
        </w:rPr>
        <w:annotationRef/>
      </w:r>
      <w:r>
        <w:rPr>
          <w:b/>
          <w:bCs/>
          <w:i/>
          <w:iCs/>
          <w:color w:val="000000"/>
        </w:rPr>
        <w:t>Nota Explicativa:</w:t>
      </w:r>
      <w:r>
        <w:rPr>
          <w:i/>
          <w:iCs/>
          <w:color w:val="000000"/>
        </w:rPr>
        <w:t xml:space="preserve"> É assegurado ao </w:t>
      </w:r>
      <w:r w:rsidR="007479B9" w:rsidRPr="002E7050">
        <w:rPr>
          <w:i/>
          <w:iCs/>
          <w:color w:val="000000"/>
          <w:highlight w:val="green"/>
        </w:rPr>
        <w:t>i</w:t>
      </w:r>
      <w:r w:rsidR="002E7050" w:rsidRPr="002E7050">
        <w:rPr>
          <w:i/>
          <w:iCs/>
          <w:color w:val="000000"/>
          <w:highlight w:val="green"/>
        </w:rPr>
        <w:t>nteressado</w:t>
      </w:r>
      <w:r>
        <w:rPr>
          <w:i/>
          <w:iCs/>
          <w:color w:val="000000"/>
        </w:rPr>
        <w:t xml:space="preserve"> o direito de realizar vistoria prévia no local de execução do serviço sempre que o órgão ou entidade contratante considerar essa avaliação imprescindível para o conhecimento pleno das condições e peculiaridades do objeto a ser contratado (</w:t>
      </w:r>
      <w:hyperlink r:id="rId61" w:anchor="art63§2" w:history="1">
        <w:r w:rsidRPr="001C01BF">
          <w:rPr>
            <w:rStyle w:val="Hyperlink"/>
            <w:i/>
            <w:iCs/>
          </w:rPr>
          <w:t>art. 63, § 2º, da Lei nº 14.133, de 2021</w:t>
        </w:r>
      </w:hyperlink>
      <w:r>
        <w:rPr>
          <w:i/>
          <w:iCs/>
          <w:color w:val="000000"/>
        </w:rPr>
        <w:t>). Ainda assim, segundo o texto legal, o contratado poderá optar por não realizar a vistoria, caso em que terá de atestar o conhecimento pleno das condições e peculiaridades da contratação, mediante declaração formal do seu responsável técnico (art. 63, §3º).</w:t>
      </w:r>
    </w:p>
    <w:p w14:paraId="655221D0" w14:textId="77777777" w:rsidR="00DE742E" w:rsidRDefault="00DE742E">
      <w:pPr>
        <w:pStyle w:val="Textodecomentrio"/>
      </w:pPr>
      <w:r>
        <w:rPr>
          <w:i/>
          <w:iCs/>
          <w:color w:val="000000"/>
        </w:rPr>
        <w:t>Nesse contexto, uma vez facultada a realização da vistoria prévia no Termo de Referência, os interessados terão três opções para cumprir o requisito de habilitação correspondente, conforme §§2º e 3º do art. 63, da Lei nº 14.133, de 2021, a saber:</w:t>
      </w:r>
    </w:p>
    <w:p w14:paraId="1AE80840" w14:textId="77777777" w:rsidR="00DE742E" w:rsidRDefault="00DE742E">
      <w:pPr>
        <w:pStyle w:val="Textodecomentrio"/>
      </w:pPr>
      <w:r>
        <w:rPr>
          <w:i/>
          <w:iCs/>
          <w:color w:val="000000"/>
        </w:rPr>
        <w:t xml:space="preserve">a) realizar a vistoria e atestar que conhece o local e as condições da realização da obra ou serviço; </w:t>
      </w:r>
    </w:p>
    <w:p w14:paraId="52913100" w14:textId="77777777" w:rsidR="00DE742E" w:rsidRDefault="00DE742E">
      <w:pPr>
        <w:pStyle w:val="Textodecomentrio"/>
      </w:pPr>
      <w:r>
        <w:rPr>
          <w:i/>
          <w:iCs/>
          <w:color w:val="000000"/>
        </w:rPr>
        <w:t xml:space="preserve">b) atestar que conhece o local e as condições da realização da obra ou serviço; </w:t>
      </w:r>
    </w:p>
    <w:p w14:paraId="2711BE38" w14:textId="77777777" w:rsidR="00DE742E" w:rsidRDefault="00DE742E">
      <w:pPr>
        <w:pStyle w:val="Textodecomentrio"/>
      </w:pPr>
      <w:r>
        <w:rPr>
          <w:i/>
          <w:iCs/>
          <w:color w:val="000000"/>
        </w:rPr>
        <w:t xml:space="preserve">c) declarar formalmente, por meio do respectivo responsável técnico, que possui conhecimento pleno das condições e peculiaridades da contratação. </w:t>
      </w:r>
    </w:p>
    <w:p w14:paraId="6EBB2F6D" w14:textId="0E5791B4" w:rsidR="00DE742E" w:rsidRDefault="00DE742E">
      <w:pPr>
        <w:pStyle w:val="Textodecomentrio"/>
      </w:pPr>
      <w:r>
        <w:rPr>
          <w:i/>
          <w:iCs/>
          <w:color w:val="000000"/>
        </w:rPr>
        <w:t xml:space="preserve">A hipótese “a” dispensa maiores comentários, a não ser o de que é o próprio </w:t>
      </w:r>
      <w:r w:rsidR="003B5F64">
        <w:rPr>
          <w:i/>
          <w:iCs/>
          <w:color w:val="000000"/>
          <w:highlight w:val="green"/>
        </w:rPr>
        <w:t>in</w:t>
      </w:r>
      <w:r w:rsidR="00AE2993" w:rsidRPr="003B5F64">
        <w:rPr>
          <w:i/>
          <w:iCs/>
          <w:color w:val="000000"/>
          <w:highlight w:val="green"/>
        </w:rPr>
        <w:t>teressado</w:t>
      </w:r>
      <w:r>
        <w:rPr>
          <w:i/>
          <w:iCs/>
          <w:color w:val="000000"/>
        </w:rPr>
        <w:t xml:space="preserve"> que atesta conhecer o local e as condições, e não a Administração que tem o ônus de emitir o atestado de vistoria, como se passa no âmbito da </w:t>
      </w:r>
      <w:hyperlink r:id="rId62" w:history="1">
        <w:r w:rsidRPr="001C01BF">
          <w:rPr>
            <w:rStyle w:val="Hyperlink"/>
            <w:i/>
            <w:iCs/>
          </w:rPr>
          <w:t>Lei nº 8.666, de 1993</w:t>
        </w:r>
      </w:hyperlink>
      <w:r>
        <w:rPr>
          <w:i/>
          <w:iCs/>
          <w:color w:val="000000"/>
        </w:rPr>
        <w:t>.</w:t>
      </w:r>
    </w:p>
    <w:p w14:paraId="1E175492" w14:textId="16C9DAAB" w:rsidR="00DE742E" w:rsidRDefault="00DE742E">
      <w:pPr>
        <w:pStyle w:val="Textodecomentrio"/>
      </w:pPr>
      <w:r>
        <w:rPr>
          <w:i/>
          <w:iCs/>
          <w:color w:val="000000"/>
        </w:rPr>
        <w:t xml:space="preserve">Já na hipótese “b”, o </w:t>
      </w:r>
      <w:r w:rsidR="00CC5DFA" w:rsidRPr="00CC5DFA">
        <w:rPr>
          <w:i/>
          <w:iCs/>
          <w:color w:val="000000"/>
          <w:highlight w:val="green"/>
        </w:rPr>
        <w:t>interessado</w:t>
      </w:r>
      <w:r>
        <w:rPr>
          <w:i/>
          <w:iCs/>
          <w:color w:val="000000"/>
        </w:rPr>
        <w:t xml:space="preserve"> não necessariamente realiza a vistoria facultada na licitação</w:t>
      </w:r>
      <w:r w:rsidR="000237A8">
        <w:rPr>
          <w:i/>
          <w:iCs/>
          <w:color w:val="000000"/>
        </w:rPr>
        <w:t xml:space="preserve"> ou </w:t>
      </w:r>
      <w:r w:rsidR="000237A8" w:rsidRPr="000237A8">
        <w:rPr>
          <w:i/>
          <w:iCs/>
          <w:color w:val="000000"/>
          <w:highlight w:val="green"/>
        </w:rPr>
        <w:t>contratação direta</w:t>
      </w:r>
      <w:r>
        <w:rPr>
          <w:i/>
          <w:iCs/>
          <w:color w:val="000000"/>
        </w:rPr>
        <w:t xml:space="preserve">, mas, da mesma forma, atesta que conhece o local da obra ou serviço, além das respectivas condições de execução, pressupondo-se que já tenha comparecido anteriormente ao local para poder emitir a declaração sem incorrer em falsidade ideológica. Isso pode ocorrer sobretudo quando se trata de empresa que já prestou serviços no mesmo local ou já realizou vistoria em outra oportunidade. </w:t>
      </w:r>
    </w:p>
    <w:p w14:paraId="00143524" w14:textId="6E747392" w:rsidR="00DE742E" w:rsidRDefault="00DE742E">
      <w:pPr>
        <w:pStyle w:val="Textodecomentrio"/>
      </w:pPr>
      <w:r>
        <w:rPr>
          <w:i/>
          <w:iCs/>
          <w:color w:val="000000"/>
        </w:rPr>
        <w:t xml:space="preserve">Por fim, na hipótese “c”, não se declara que conhece o local, e sim as condições e peculiaridades da contratação em sua plenitude. Por isso que, em contrapartida, a declaração deve ser firmada pelo responsável técnico, que poderá chegar a esse conhecimento com base nas disposições </w:t>
      </w:r>
      <w:r w:rsidR="00087AC0">
        <w:rPr>
          <w:i/>
          <w:iCs/>
          <w:color w:val="000000"/>
          <w:highlight w:val="green"/>
        </w:rPr>
        <w:t>do</w:t>
      </w:r>
      <w:r w:rsidR="0004486E" w:rsidRPr="0004486E">
        <w:rPr>
          <w:i/>
          <w:iCs/>
          <w:color w:val="000000"/>
          <w:highlight w:val="green"/>
        </w:rPr>
        <w:t>s documentos da licitação ou contratação dire</w:t>
      </w:r>
      <w:r w:rsidR="0004486E">
        <w:rPr>
          <w:i/>
          <w:iCs/>
          <w:color w:val="000000"/>
        </w:rPr>
        <w:t>ta</w:t>
      </w:r>
      <w:r>
        <w:rPr>
          <w:i/>
          <w:iCs/>
          <w:color w:val="000000"/>
        </w:rPr>
        <w:t xml:space="preserve"> e anexos, somada à sua experiência profissional, que lhe permite emitir a declaração sem conhecer o local e sem incorrer em falsidade.</w:t>
      </w:r>
    </w:p>
    <w:p w14:paraId="2247603A" w14:textId="77777777" w:rsidR="00DE742E" w:rsidRDefault="00DE742E">
      <w:pPr>
        <w:pStyle w:val="Textodecomentrio"/>
      </w:pPr>
      <w:r>
        <w:rPr>
          <w:i/>
          <w:iCs/>
          <w:color w:val="000000"/>
        </w:rPr>
        <w:t xml:space="preserve">Contudo, caso não se verifique a exigência legal de que a empresa a ser contratada possua um responsável técnico - assim considerado o profissional habilitado, na forma da lei, para conduzir, orientar e se responsabilizar por todas as atividades e serviços a serem exercidos pela empresa -, a declaração formal de que trata o § 3º do art. 63, da Lei n.º 14.133, de 2021, deverá ser firmada pelo responsável legal da empresa ou por pessoa por ele indicada, que possua condições técnicas de se responsabilizar pela execução dos serviços a serem contratados. </w:t>
      </w:r>
    </w:p>
    <w:p w14:paraId="62ACE3FE" w14:textId="77777777" w:rsidR="00DE742E" w:rsidRDefault="00DE742E" w:rsidP="007E253C">
      <w:pPr>
        <w:pStyle w:val="Textodecomentrio"/>
      </w:pPr>
      <w:r>
        <w:rPr>
          <w:i/>
          <w:iCs/>
          <w:color w:val="000000"/>
        </w:rPr>
        <w:t>Recomenda-se que a previsão de vistoria seja adotada de forma motivada, já que aumenta os custos transacionais dos interessados, devendo, sempre que possível, ser substituída pela apresentação de fotografias, plantas, desenhos técnicos e congêneres relativos ao local de execução do serviço.</w:t>
      </w:r>
    </w:p>
  </w:comment>
  <w:comment w:id="18" w:author="Autor" w:initials="A">
    <w:p w14:paraId="26B86719" w14:textId="77777777" w:rsidR="00DE742E" w:rsidRDefault="00DE742E" w:rsidP="007E253C">
      <w:pPr>
        <w:pStyle w:val="Textodecomentrio"/>
      </w:pPr>
      <w:r>
        <w:rPr>
          <w:rStyle w:val="Refdecomentrio"/>
        </w:rPr>
        <w:annotationRef/>
      </w:r>
      <w:r>
        <w:rPr>
          <w:b/>
          <w:bCs/>
          <w:i/>
          <w:iCs/>
          <w:color w:val="000000"/>
        </w:rPr>
        <w:t xml:space="preserve">Nota Explicativa: </w:t>
      </w:r>
      <w:r>
        <w:rPr>
          <w:i/>
          <w:iCs/>
          <w:color w:val="000000"/>
        </w:rPr>
        <w:t xml:space="preserve">O </w:t>
      </w:r>
      <w:hyperlink r:id="rId63" w:history="1">
        <w:r w:rsidRPr="009E6B50">
          <w:rPr>
            <w:rStyle w:val="Hyperlink"/>
            <w:i/>
            <w:iCs/>
          </w:rPr>
          <w:t>Decreto n.º 10.977, de 23 de fevereiro de 2022</w:t>
        </w:r>
      </w:hyperlink>
      <w:r>
        <w:rPr>
          <w:i/>
          <w:iCs/>
          <w:color w:val="000000"/>
        </w:rPr>
        <w:t xml:space="preserve">, que regulamenta </w:t>
      </w:r>
      <w:hyperlink r:id="rId64" w:history="1">
        <w:r w:rsidRPr="009E6B50">
          <w:rPr>
            <w:rStyle w:val="Hyperlink"/>
            <w:i/>
            <w:iCs/>
          </w:rPr>
          <w:t>a Lei nº 7.116, de 29 de agosto de 1983</w:t>
        </w:r>
      </w:hyperlink>
      <w:r>
        <w:rPr>
          <w:i/>
          <w:iCs/>
          <w:color w:val="000000"/>
        </w:rPr>
        <w:t xml:space="preserve">, para estabelecer os procedimentos e os requisitos para a expedição da Carteira de Identidade por órgãos de identificação dos Estados e do Distrito Federal, e </w:t>
      </w:r>
      <w:hyperlink r:id="rId65" w:history="1">
        <w:r w:rsidRPr="009E6B50">
          <w:rPr>
            <w:rStyle w:val="Hyperlink"/>
            <w:i/>
            <w:iCs/>
          </w:rPr>
          <w:t>a Lei nº 9.454, de 7 de abril de 1997</w:t>
        </w:r>
      </w:hyperlink>
      <w:r>
        <w:rPr>
          <w:i/>
          <w:iCs/>
          <w:color w:val="000000"/>
        </w:rPr>
        <w:t>, para estabelecer o Serviço de Identificação do Cidadão como o Sistema Nacional de Registro de Identificação Civil. Em seu art. 3º, o Decreto estabelece que a Carteira de Identidade adota o número de inscrição no Cadastro de Pessoas Físicas - CPF como registro geral nacional previsto no inciso IV do caput do art. 11.</w:t>
      </w:r>
    </w:p>
  </w:comment>
  <w:comment w:id="19" w:author="Autor" w:initials="A">
    <w:p w14:paraId="4C7762F3" w14:textId="77777777" w:rsidR="00DE742E" w:rsidRDefault="00DE742E" w:rsidP="007E253C">
      <w:pPr>
        <w:pStyle w:val="Textodecomentrio"/>
      </w:pPr>
      <w:r>
        <w:rPr>
          <w:rStyle w:val="Refdecomentrio"/>
        </w:rPr>
        <w:annotationRef/>
      </w:r>
      <w:r>
        <w:rPr>
          <w:b/>
          <w:bCs/>
          <w:i/>
          <w:iCs/>
          <w:color w:val="000000"/>
        </w:rPr>
        <w:t>Nota explicativa</w:t>
      </w:r>
      <w:r>
        <w:rPr>
          <w:i/>
          <w:iCs/>
          <w:color w:val="000000"/>
        </w:rPr>
        <w:t>: Este item deve ser adaptado de acordo com as necessidades específicas do órgão ou entidade, apresentando-se, este modelo, de forma meramente exemplificativa.</w:t>
      </w:r>
    </w:p>
  </w:comment>
  <w:comment w:id="20" w:author="Autor" w:initials="A">
    <w:p w14:paraId="0F4BB061"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Recomenda-se que seja inserida data de início e data de fim de cada etapa para que fique clara a ocorrência de eventuais atrasos.</w:t>
      </w:r>
    </w:p>
    <w:p w14:paraId="65BA388D" w14:textId="77777777" w:rsidR="00DE742E" w:rsidRDefault="00DE742E">
      <w:pPr>
        <w:pStyle w:val="Textodecomentrio"/>
      </w:pPr>
      <w:r>
        <w:rPr>
          <w:b/>
          <w:bCs/>
          <w:i/>
          <w:iCs/>
          <w:color w:val="000000"/>
        </w:rPr>
        <w:t>Nota Explicativa 2:</w:t>
      </w:r>
      <w:r>
        <w:rPr>
          <w:i/>
          <w:iCs/>
          <w:color w:val="000000"/>
        </w:rPr>
        <w:t xml:space="preserve"> Estas previsões são meramente ilustrativas. Havendo a necessidade de alteração ou inclusão de dados para cada etapa, os subitens devem ser alterados.</w:t>
      </w:r>
    </w:p>
    <w:p w14:paraId="2F25B972" w14:textId="77777777" w:rsidR="00DE742E" w:rsidRDefault="00DE742E" w:rsidP="007E253C">
      <w:pPr>
        <w:pStyle w:val="Textodecomentrio"/>
      </w:pPr>
      <w:r>
        <w:rPr>
          <w:b/>
          <w:bCs/>
          <w:i/>
          <w:iCs/>
        </w:rPr>
        <w:t xml:space="preserve">Nota Explicativa 3: </w:t>
      </w:r>
      <w:r>
        <w:rPr>
          <w:i/>
          <w:iCs/>
        </w:rPr>
        <w:t>Havendo a necessidade de especificar as rotinas de trabalho, recomenda-se trazê-las em item específico, sem prejuízo da possibilidade de incluir um anexo com caderno de encargos, especificações técnicas ou documento análogo em que a forma de trabalho esperada do contratado (para além do já previsto neste instrumento) conste de forma mais detalhada.</w:t>
      </w:r>
    </w:p>
  </w:comment>
  <w:comment w:id="21" w:author="Autor" w:initials="A">
    <w:p w14:paraId="07186567" w14:textId="77777777" w:rsidR="00DE742E" w:rsidRDefault="00DE742E" w:rsidP="007E253C">
      <w:pPr>
        <w:pStyle w:val="Textodecomentrio"/>
      </w:pPr>
      <w:r>
        <w:rPr>
          <w:rStyle w:val="Refdecomentrio"/>
        </w:rPr>
        <w:annotationRef/>
      </w:r>
      <w:r>
        <w:rPr>
          <w:b/>
          <w:bCs/>
          <w:i/>
          <w:iCs/>
          <w:color w:val="000000"/>
        </w:rPr>
        <w:t xml:space="preserve">Nota Explicativa: </w:t>
      </w:r>
      <w:r>
        <w:rPr>
          <w:i/>
          <w:iCs/>
          <w:color w:val="000000"/>
        </w:rPr>
        <w:t>Caso haja mais de um endereço, deve-se especificar. Do mesmo modo, se os endereços se modificarem conforme cada etapa/fase do serviço. Ademais, se houver a necessidade de previamente se acordar a data ou hora de prestação do serviço com o competente, deve-se especificar essa obrigação.</w:t>
      </w:r>
    </w:p>
  </w:comment>
  <w:comment w:id="22" w:author="Autor" w:initials="A">
    <w:p w14:paraId="5B45150B" w14:textId="180DD62D" w:rsidR="00DE742E" w:rsidRDefault="00DE742E" w:rsidP="007E253C">
      <w:pPr>
        <w:pStyle w:val="Textodecomentrio"/>
      </w:pPr>
      <w:r>
        <w:rPr>
          <w:rStyle w:val="Refdecomentrio"/>
        </w:rPr>
        <w:annotationRef/>
      </w:r>
      <w:r>
        <w:rPr>
          <w:b/>
          <w:bCs/>
          <w:i/>
          <w:iCs/>
          <w:color w:val="000000"/>
        </w:rPr>
        <w:t>Nota Explicativa:</w:t>
      </w:r>
      <w:r>
        <w:rPr>
          <w:i/>
          <w:iCs/>
          <w:color w:val="000000"/>
        </w:rPr>
        <w:t xml:space="preserve"> </w:t>
      </w:r>
      <w:r w:rsidR="00961BC3" w:rsidRPr="00961BC3">
        <w:rPr>
          <w:rFonts w:cs="Arial"/>
        </w:rPr>
        <w:t xml:space="preserve">Este item só deverá constar no Termo de Referência caso os serviços englobem também a disponibilização de material de consumo e de uso duradouro em favor da Administração, devendo, nesse caso, ser fixada a previsão da estimativa de consumo e de padrões mínimos de qualidade. </w:t>
      </w:r>
      <w:r w:rsidRPr="00961BC3">
        <w:rPr>
          <w:iCs/>
          <w:color w:val="000000"/>
        </w:rPr>
        <w:t>O CATMAT disponibiliza especificações técnicas de materiais com menor impacto ambiental (CATMAT Sustentável).</w:t>
      </w:r>
    </w:p>
  </w:comment>
  <w:comment w:id="23" w:author="Autor" w:initials="A">
    <w:p w14:paraId="64844ECC" w14:textId="77777777" w:rsidR="00DE742E" w:rsidRDefault="00DE742E" w:rsidP="007E253C">
      <w:pPr>
        <w:pStyle w:val="Textodecomentrio"/>
      </w:pPr>
      <w:r>
        <w:rPr>
          <w:rStyle w:val="Refdecomentrio"/>
        </w:rPr>
        <w:annotationRef/>
      </w:r>
      <w:r>
        <w:rPr>
          <w:b/>
          <w:bCs/>
          <w:i/>
          <w:iCs/>
          <w:color w:val="000000"/>
        </w:rPr>
        <w:t>Nota explicativa:</w:t>
      </w:r>
      <w:r>
        <w:rPr>
          <w:i/>
          <w:iCs/>
          <w:color w:val="000000"/>
        </w:rPr>
        <w:t xml:space="preserve"> Vale lembrar que sem o conhecimento preciso das particularidades e das necessidades do órgão, o contratado terá dificuldade para dimensionar perfeitamente sua proposta, o que poderá acarretar sérios problemas futuros na execução contratual.</w:t>
      </w:r>
    </w:p>
  </w:comment>
  <w:comment w:id="24" w:author="Autor" w:initials="A">
    <w:p w14:paraId="61F42CA8" w14:textId="066F84D5" w:rsidR="00DE742E" w:rsidRDefault="00DE742E" w:rsidP="16C22A4B">
      <w:r w:rsidRPr="16C22A4B">
        <w:rPr>
          <w:b/>
          <w:bCs/>
          <w:i/>
          <w:iCs/>
          <w:color w:val="000000" w:themeColor="text1"/>
        </w:rPr>
        <w:t>Nota Explicativa 1:</w:t>
      </w:r>
      <w:r w:rsidRPr="16C22A4B">
        <w:rPr>
          <w:i/>
          <w:iCs/>
          <w:color w:val="000000" w:themeColor="text1"/>
        </w:rPr>
        <w:t xml:space="preserve"> Fica a critério da Administração exigir - ou não - a garantia contratual do serviço ou bens empregados em sua execução, de forma complementar à garantia legal, o que pode ser feito mediante a devida fundamentação, a ser exposta neste item do Termo de Referência. Não a exigindo, deverá suprimir o item. </w:t>
      </w:r>
      <w:r>
        <w:annotationRef/>
      </w:r>
    </w:p>
    <w:p w14:paraId="3AB62A48" w14:textId="1AE94EE9" w:rsidR="00DE742E" w:rsidRDefault="00DE742E" w:rsidP="16C22A4B"/>
    <w:p w14:paraId="0AEC50A4" w14:textId="1909CE0B" w:rsidR="00DE742E" w:rsidRDefault="00DE742E" w:rsidP="16C22A4B">
      <w:r w:rsidRPr="16C22A4B">
        <w:rPr>
          <w:b/>
          <w:bCs/>
          <w:i/>
          <w:iCs/>
          <w:color w:val="000000" w:themeColor="text1"/>
        </w:rPr>
        <w:t>Nota Explicativa 2</w:t>
      </w:r>
      <w:r w:rsidRPr="16C22A4B">
        <w:rPr>
          <w:i/>
          <w:iCs/>
          <w:color w:val="000000" w:themeColor="text1"/>
        </w:rPr>
        <w:t xml:space="preserve">: O </w:t>
      </w:r>
      <w:hyperlink r:id="rId66" w:anchor="art9">
        <w:r w:rsidRPr="16C22A4B">
          <w:rPr>
            <w:rStyle w:val="Hyperlink"/>
            <w:i/>
            <w:iCs/>
          </w:rPr>
          <w:t>artigo 9º, inciso alínea “d” da IN Seges/ME nº 81 de 2022</w:t>
        </w:r>
      </w:hyperlink>
      <w:r w:rsidRPr="16C22A4B">
        <w:rPr>
          <w:i/>
          <w:iCs/>
        </w:rPr>
        <w:t xml:space="preserve"> ex</w:t>
      </w:r>
      <w:r w:rsidRPr="16C22A4B">
        <w:rPr>
          <w:i/>
          <w:iCs/>
          <w:color w:val="000000" w:themeColor="text1"/>
        </w:rPr>
        <w:t>ige que a inserção no TR Digital da especificação da garantia exigida e das condições de manutenção e assistência técnica, quando for o caso.</w:t>
      </w:r>
    </w:p>
    <w:p w14:paraId="04D2726A" w14:textId="31071F66" w:rsidR="00DE742E" w:rsidRDefault="00DE742E" w:rsidP="16C22A4B"/>
    <w:p w14:paraId="26C1822E" w14:textId="53E30BF8" w:rsidR="00DE742E" w:rsidRDefault="00DE742E" w:rsidP="16C22A4B">
      <w:r w:rsidRPr="16C22A4B">
        <w:rPr>
          <w:b/>
          <w:bCs/>
          <w:i/>
          <w:iCs/>
          <w:color w:val="000000" w:themeColor="text1"/>
        </w:rPr>
        <w:t>Nota Explicativa 3:</w:t>
      </w:r>
      <w:r w:rsidRPr="16C22A4B">
        <w:rPr>
          <w:b/>
          <w:bCs/>
          <w:i/>
          <w:iCs/>
        </w:rPr>
        <w:t xml:space="preserve"> </w:t>
      </w:r>
      <w:r w:rsidRPr="16C22A4B">
        <w:rPr>
          <w:i/>
          <w:iCs/>
        </w:rPr>
        <w:t>A exigência de garantia, bem como o prazo previsto devem ser justificados nos autos.</w:t>
      </w:r>
    </w:p>
  </w:comment>
  <w:comment w:id="25" w:author="Autor" w:initials="A">
    <w:p w14:paraId="1A6D9CDF" w14:textId="71B5CB34" w:rsidR="00DE742E" w:rsidRDefault="00DE742E">
      <w:r w:rsidRPr="16C22A4B">
        <w:rPr>
          <w:b/>
          <w:bCs/>
          <w:i/>
          <w:iCs/>
        </w:rPr>
        <w:t xml:space="preserve">Nota Explicativa: </w:t>
      </w:r>
      <w:r w:rsidRPr="16C22A4B">
        <w:rPr>
          <w:i/>
          <w:iCs/>
        </w:rPr>
        <w:t>Caso exigido, o Contratado deverá realizar a transição contratual com transferência de conhecimento, tecnologia e técnicas empregadas, sem perda de informações, podendo exigir, inclusive, a capacitação dos técnicos do contratante ou da nova empresa que continuará a execução dos serviços. Deve a Administração especificar essas exigências.</w:t>
      </w:r>
      <w:r>
        <w:annotationRef/>
      </w:r>
    </w:p>
  </w:comment>
  <w:comment w:id="26" w:author="Autor" w:initials="A">
    <w:p w14:paraId="2C379C7C" w14:textId="523DB622" w:rsidR="00DE742E" w:rsidRDefault="00DE742E">
      <w:r w:rsidRPr="59CAC803">
        <w:rPr>
          <w:b/>
          <w:bCs/>
          <w:i/>
          <w:iCs/>
        </w:rPr>
        <w:t>Nota Explicativa</w:t>
      </w:r>
      <w:r>
        <w:t xml:space="preserve">: </w:t>
      </w:r>
      <w:r w:rsidRPr="59CAC803">
        <w:rPr>
          <w:i/>
          <w:iCs/>
        </w:rPr>
        <w:t xml:space="preserve">Embora a </w:t>
      </w:r>
      <w:r>
        <w:t>INSTRUÇÃO NORMATIVA SEGES/ME Nº 98/2022 tenha autorizado a aplicação da IN05/2017, no que couber, é certo que a edição do Decreto nº 11.246/2022 regulamentou o tema sem distinção quanto ao tipo de contratação, devendo a regra do TR se compatibilizar aos limites do referido Decreto.</w:t>
      </w:r>
      <w:r>
        <w:annotationRef/>
      </w:r>
      <w:r>
        <w:annotationRef/>
      </w:r>
    </w:p>
  </w:comment>
  <w:comment w:id="27" w:author="Autor" w:initials="A">
    <w:p w14:paraId="092F87CA" w14:textId="6C3A0B1A" w:rsidR="00DE742E" w:rsidRDefault="00DE742E">
      <w:r w:rsidRPr="21D57103">
        <w:rPr>
          <w:b/>
          <w:bCs/>
          <w:i/>
          <w:iCs/>
        </w:rPr>
        <w:t>Nota Explicativa</w:t>
      </w:r>
      <w:r w:rsidRPr="21D57103">
        <w:rPr>
          <w:i/>
          <w:iCs/>
        </w:rPr>
        <w:t>: A opção do órgão ou entidade pela exigência de manutenção do preposto da empresa no local da execução do objeto deverá ser previamente justificada, considerando a natureza dos serviços prestados.</w:t>
      </w:r>
      <w:r>
        <w:annotationRef/>
      </w:r>
    </w:p>
  </w:comment>
  <w:comment w:id="28" w:author="Autor" w:initials="A">
    <w:p w14:paraId="18FF8E6C" w14:textId="77777777" w:rsidR="00DE742E" w:rsidRDefault="00DE742E" w:rsidP="007E253C">
      <w:pPr>
        <w:pStyle w:val="Textodecomentrio"/>
      </w:pPr>
      <w:r>
        <w:rPr>
          <w:rStyle w:val="Refdecomentrio"/>
        </w:rPr>
        <w:annotationRef/>
      </w:r>
      <w:r>
        <w:rPr>
          <w:b/>
          <w:bCs/>
          <w:i/>
          <w:iCs/>
          <w:color w:val="000000"/>
        </w:rPr>
        <w:t xml:space="preserve">Nota Explicativa: </w:t>
      </w:r>
      <w:r>
        <w:rPr>
          <w:i/>
          <w:iCs/>
          <w:color w:val="000000"/>
        </w:rPr>
        <w:t xml:space="preserve">Os gestores e fiscais do contrato serão designados pela autoridade máxima do órgão ou da entidade, ou a quem as normas de organização administrativa indicarem, na forma do </w:t>
      </w:r>
      <w:hyperlink r:id="rId67" w:anchor="art7" w:history="1">
        <w:r w:rsidRPr="00761BF5">
          <w:rPr>
            <w:rStyle w:val="Hyperlink"/>
            <w:i/>
            <w:iCs/>
          </w:rPr>
          <w:t>art. 7º da Lei nº 14.133, de 2021</w:t>
        </w:r>
      </w:hyperlink>
      <w:r>
        <w:rPr>
          <w:i/>
          <w:iCs/>
          <w:color w:val="000000"/>
        </w:rPr>
        <w:t xml:space="preserve">, e </w:t>
      </w:r>
      <w:hyperlink r:id="rId68" w:history="1">
        <w:r w:rsidRPr="00761BF5">
          <w:rPr>
            <w:rStyle w:val="Hyperlink"/>
            <w:i/>
            <w:iCs/>
          </w:rPr>
          <w:t>art. 8º do Decreto nº 11.246, de 2022</w:t>
        </w:r>
      </w:hyperlink>
      <w:r>
        <w:rPr>
          <w:i/>
          <w:iCs/>
          <w:color w:val="000000"/>
        </w:rPr>
        <w:t>, devendo a Administração instruir os autos com as publicações dos atos de designação dos agentes públicos para o exercício dessas funções.</w:t>
      </w:r>
    </w:p>
  </w:comment>
  <w:comment w:id="29" w:author="Autor" w:initials="A">
    <w:p w14:paraId="18A5D9E3" w14:textId="77777777" w:rsidR="00DE742E" w:rsidRDefault="00DE742E">
      <w:pPr>
        <w:pStyle w:val="Textodecomentrio"/>
      </w:pPr>
      <w:r>
        <w:rPr>
          <w:rStyle w:val="Refdecomentrio"/>
        </w:rPr>
        <w:annotationRef/>
      </w:r>
      <w:r>
        <w:rPr>
          <w:b/>
          <w:bCs/>
          <w:i/>
          <w:iCs/>
          <w:color w:val="000000"/>
        </w:rPr>
        <w:t xml:space="preserve">Nota Explicativa: </w:t>
      </w:r>
      <w:r>
        <w:rPr>
          <w:i/>
          <w:iCs/>
          <w:color w:val="000000"/>
        </w:rPr>
        <w:t>A execução dos contratos de prestação de serviços se submete a um conjunto de ações que compõem as ati</w:t>
      </w:r>
      <w:r>
        <w:rPr>
          <w:i/>
          <w:iCs/>
        </w:rPr>
        <w:t xml:space="preserve">vidades de gestão e fiscalização contratuais. Nesse sentido, </w:t>
      </w:r>
      <w:hyperlink r:id="rId69" w:anchor="art19" w:history="1">
        <w:r w:rsidRPr="0074452B">
          <w:rPr>
            <w:rStyle w:val="Hyperlink"/>
            <w:i/>
            <w:iCs/>
          </w:rPr>
          <w:t>o art. 19 do Decreto nº 11.246, de 2022</w:t>
        </w:r>
      </w:hyperlink>
      <w:r>
        <w:rPr>
          <w:i/>
          <w:iCs/>
        </w:rPr>
        <w:t>, estabele</w:t>
      </w:r>
      <w:r>
        <w:rPr>
          <w:i/>
          <w:iCs/>
          <w:color w:val="000000"/>
        </w:rPr>
        <w:t>ce que:</w:t>
      </w:r>
    </w:p>
    <w:p w14:paraId="2DA4A871" w14:textId="77777777" w:rsidR="00DE742E" w:rsidRDefault="00DE742E">
      <w:pPr>
        <w:pStyle w:val="Textodecomentrio"/>
      </w:pPr>
      <w:r>
        <w:rPr>
          <w:i/>
          <w:iCs/>
          <w:color w:val="000000"/>
        </w:rPr>
        <w:t>Art. 19. As atividades de gestão e fiscalização do contrato serão realizadas de acordo com as seguintes disposições:</w:t>
      </w:r>
    </w:p>
    <w:p w14:paraId="20DEBBC3" w14:textId="77777777" w:rsidR="00DE742E" w:rsidRDefault="00DE742E">
      <w:pPr>
        <w:pStyle w:val="Textodecomentrio"/>
      </w:pPr>
      <w:r>
        <w:rPr>
          <w:i/>
          <w:iCs/>
          <w:color w:val="000000"/>
        </w:rPr>
        <w:t>(...)</w:t>
      </w:r>
    </w:p>
    <w:p w14:paraId="1BD5F0F9" w14:textId="77777777" w:rsidR="00DE742E" w:rsidRDefault="00DE742E">
      <w:pPr>
        <w:pStyle w:val="Textodecomentrio"/>
      </w:pPr>
      <w:r>
        <w:rPr>
          <w:i/>
          <w:iCs/>
          <w:color w:val="000000"/>
        </w:rPr>
        <w:t xml:space="preserve">II - fiscalização técnica: é o acompanhamento do contrato com o objetivo de avaliar a execução do objeto nos moldes contratados e, se for o caso, aferir se a quantidade, qualidade, tempo e modo da prestação ou execução do objeto estão compatíveis com os </w:t>
      </w:r>
      <w:r>
        <w:rPr>
          <w:b/>
          <w:bCs/>
          <w:i/>
          <w:iCs/>
          <w:color w:val="000000"/>
        </w:rPr>
        <w:t>indicadores estipulados no edital</w:t>
      </w:r>
      <w:r>
        <w:rPr>
          <w:i/>
          <w:iCs/>
          <w:color w:val="000000"/>
        </w:rPr>
        <w:t>, para efeito de pagamento conforme o resultado pretendido pela Administração, podendo ser auxiliado pela fiscalização administrativa;</w:t>
      </w:r>
    </w:p>
    <w:p w14:paraId="798A3EB8" w14:textId="77777777" w:rsidR="00DE742E" w:rsidRDefault="00DE742E">
      <w:pPr>
        <w:pStyle w:val="Textodecomentrio"/>
      </w:pPr>
      <w:r>
        <w:rPr>
          <w:i/>
          <w:iCs/>
          <w:color w:val="000000"/>
        </w:rPr>
        <w:t>(...)</w:t>
      </w:r>
    </w:p>
    <w:p w14:paraId="479516DF" w14:textId="77777777" w:rsidR="00DE742E" w:rsidRDefault="00DE742E">
      <w:pPr>
        <w:pStyle w:val="Textodecomentrio"/>
      </w:pPr>
      <w:r>
        <w:rPr>
          <w:i/>
          <w:iCs/>
          <w:color w:val="000000"/>
        </w:rPr>
        <w:t>O referido normativo não trouxe qualquer parâmetro para mensuração dos resultados para o pagamento das contratadas, limitando-se a estabelecer no seu art. 21 que ao fiscal técnico competirá “- fiscalizar a execução do contrato, para que sejam cumpridas todas as condições estabelecidas no contrato, de modo a assegurar os melhores resultados para a Administração” (inciso VI)</w:t>
      </w:r>
    </w:p>
    <w:p w14:paraId="560C693C" w14:textId="77777777" w:rsidR="00DE742E" w:rsidRDefault="00DE742E" w:rsidP="007E253C">
      <w:pPr>
        <w:pStyle w:val="Textodecomentrio"/>
      </w:pPr>
      <w:r>
        <w:rPr>
          <w:i/>
          <w:iCs/>
          <w:color w:val="000000"/>
        </w:rPr>
        <w:t xml:space="preserve">Neste sentido, nas contratações de prestação de serviços, a Administração deve adotar, sempre que possível, unidade de medida que permita a mensuração dos resultados para o pagamento da contratada. Nessas contratações, a mensuração e o pagamento vinculados aos resultados entregues pela contratada são amparados “no princípio constitucional explícito da eficiência, bem como no princípio implícito da economicidade, e, ainda, segundo os princípios da legalidade e da moralidade dos gastos públicos” (TCU, Acórdão nº 1.215/2009, Plenário). Ou seja, é necessário um instrumento que permita definir bases objetivas a serem aplicadas no controle da qualidade do objeto executado, permitindo à Administração, também com base em previsão expressa nesse instrumento, promover as adequações de pagamento devidas no caso de não se verificar o atendimento das metas estabelecidas. Assim, vale sugerir a inclusão como boa prática administrativa como, o modelo trazido pela </w:t>
      </w:r>
      <w:hyperlink r:id="rId70" w:history="1">
        <w:r w:rsidRPr="0074452B">
          <w:rPr>
            <w:rStyle w:val="Hyperlink"/>
            <w:i/>
            <w:iCs/>
          </w:rPr>
          <w:t>Instrução Normativa nº 05/2017</w:t>
        </w:r>
      </w:hyperlink>
      <w:r>
        <w:rPr>
          <w:i/>
          <w:iCs/>
          <w:color w:val="000000"/>
        </w:rPr>
        <w:t xml:space="preserve"> e que foi elaborado conforme as diretrizes para a construção de um novo modelo de contratação de prestação de serviço estabelecidas no Acórdão nº 786/2006 – Plenário. Neste sentido, Anexo I da referida instrução normativa definiu “INSTRUMENTO DE MEDIÇÃO DE RESULTADO (IMR): mecanismo que define, em bases compreensíveis, tangíveis, objetivamente observáveis e comprováveis, os níveis esperados de qualidade da prestação do serviço e respectivas adequações de pagamento”.</w:t>
      </w:r>
    </w:p>
  </w:comment>
  <w:comment w:id="30" w:author="Autor" w:initials="A">
    <w:p w14:paraId="47FF30F5"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A execução dos contratos deve ser acompanhada por meio de instrumentos de controle que permitam a mensuração de resultados e adequação do objeto prestado. Diante da falta de regulamentação à luz da Lei nº 14.133, de 2021, optou-se por adotar aqui as regras da </w:t>
      </w:r>
      <w:hyperlink r:id="rId71" w:history="1">
        <w:r w:rsidRPr="00F338B8">
          <w:rPr>
            <w:rStyle w:val="Hyperlink"/>
            <w:i/>
            <w:iCs/>
          </w:rPr>
          <w:t>Instrução Normativa SEGES/MPDG nº 5, de 26 de maio de 2017</w:t>
        </w:r>
      </w:hyperlink>
      <w:r>
        <w:rPr>
          <w:i/>
          <w:iCs/>
          <w:color w:val="000000"/>
        </w:rPr>
        <w:t xml:space="preserve"> como referência de boas práticas. Estes instrumentos de controle, o Instrumento de Medição de Resultado (IMR) ou instrumento equivalente, foram idealizados, inicialmente, para contratos de prestação de serviços como mecanismo de monitoramento e mensuração da qualidade e pontualidade na prestação dos serviços e, consequentemente, como forma de adequar os valores devidos como pagamento aos índices de qualidade verificados. Contudo, para correta aplicação da regra insculpida acima, é necessário que o órgão estabeleça quais são os critérios de avaliação e os devidos parâmetros, de forma a se obter uma fórmula que permita quantificar o grau de satisfação na execução do objeto contratado, e, consequentemente, o montante devido em pagamento. Sem o devido estabelecimento dos critérios e parâmetros de avaliação dos itens previstos no artigo, a cláusula torna-se inexequível, absolutamente destituída de efeitos. Dessa forma, para que seja possível efetuar a glosa, é necessário definir, objetivamente, quais os parâmetros para mensuração do percentual do pagamento devido em razão dos níveis esperados de qualidade da prestação do serviço.</w:t>
      </w:r>
    </w:p>
    <w:p w14:paraId="24060291" w14:textId="77777777" w:rsidR="00DE742E" w:rsidRDefault="00DE742E">
      <w:pPr>
        <w:pStyle w:val="Textodecomentrio"/>
      </w:pPr>
      <w:r>
        <w:rPr>
          <w:b/>
          <w:bCs/>
          <w:i/>
          <w:iCs/>
          <w:color w:val="000000"/>
        </w:rPr>
        <w:t>Nota Explicativa 2:</w:t>
      </w:r>
      <w:r>
        <w:rPr>
          <w:i/>
          <w:iCs/>
          <w:color w:val="000000"/>
        </w:rPr>
        <w:t xml:space="preserve"> Caso o órgão não tenha elaborado o IMR, deverá suprimir os trechos em itálico que fazem referência a ele.</w:t>
      </w:r>
    </w:p>
    <w:p w14:paraId="20B64CE8" w14:textId="77777777" w:rsidR="00DE742E" w:rsidRDefault="00DE742E" w:rsidP="007E253C">
      <w:pPr>
        <w:pStyle w:val="Textodecomentrio"/>
      </w:pPr>
      <w:r>
        <w:rPr>
          <w:b/>
          <w:bCs/>
          <w:i/>
          <w:iCs/>
          <w:color w:val="000000"/>
        </w:rPr>
        <w:t>Nota Explicativa 3:</w:t>
      </w:r>
      <w:r>
        <w:rPr>
          <w:i/>
          <w:iCs/>
          <w:color w:val="000000"/>
        </w:rPr>
        <w:t xml:space="preserve"> Para que seja possível efetuar a glosa, é necessário definir, objetivamente, no IMR ou instrumento equivalente, quais os parâmetros para mensuração do percentual do pagamento devido em razão dos níveis esperados de qualidade da prestação do serviço.</w:t>
      </w:r>
    </w:p>
  </w:comment>
  <w:comment w:id="31" w:author="Autor" w:initials="A">
    <w:p w14:paraId="66AB3C68" w14:textId="77777777" w:rsidR="00DE742E" w:rsidRDefault="00DE742E">
      <w:pPr>
        <w:pStyle w:val="Textodecomentrio"/>
      </w:pPr>
      <w:r>
        <w:rPr>
          <w:rStyle w:val="Refdecomentrio"/>
        </w:rPr>
        <w:annotationRef/>
      </w:r>
      <w:r>
        <w:rPr>
          <w:b/>
          <w:bCs/>
          <w:i/>
          <w:iCs/>
          <w:color w:val="000000"/>
        </w:rPr>
        <w:t>Nota Explicativa:</w:t>
      </w:r>
      <w:r>
        <w:rPr>
          <w:i/>
          <w:iCs/>
          <w:color w:val="000000"/>
        </w:rPr>
        <w:t xml:space="preserve"> O subitem 2.6, alínea “d” do Anexo V da </w:t>
      </w:r>
      <w:hyperlink r:id="rId72" w:history="1">
        <w:r w:rsidRPr="002913AF">
          <w:rPr>
            <w:rStyle w:val="Hyperlink"/>
            <w:i/>
            <w:iCs/>
          </w:rPr>
          <w:t>Instrução Normativa SEGES/MPDG nº 5, de 26 de maio de 2017</w:t>
        </w:r>
      </w:hyperlink>
      <w:r>
        <w:rPr>
          <w:i/>
          <w:iCs/>
          <w:color w:val="000000"/>
        </w:rPr>
        <w:t xml:space="preserve">, trata de critérios de medição e pagamento que podem ser considerados na formulação desse item. Diante da falta de regulamentação à luz da Lei nº 14.133, de 2021, optou-se por adotar aqui suas regras como referência de boas práticas, até que seja publicada a regulamentação atualizada sobre o tema. </w:t>
      </w:r>
    </w:p>
    <w:p w14:paraId="52395C97" w14:textId="77777777" w:rsidR="00DE742E" w:rsidRDefault="00DE742E">
      <w:pPr>
        <w:pStyle w:val="Textodecomentrio"/>
      </w:pPr>
      <w:r>
        <w:rPr>
          <w:i/>
          <w:iCs/>
          <w:color w:val="000000"/>
        </w:rPr>
        <w:t xml:space="preserve">Questões a serem vistas são: </w:t>
      </w:r>
    </w:p>
    <w:p w14:paraId="7DA1DB87" w14:textId="77777777" w:rsidR="00DE742E" w:rsidRDefault="00DE742E">
      <w:pPr>
        <w:pStyle w:val="Textodecomentrio"/>
      </w:pPr>
      <w:r>
        <w:rPr>
          <w:i/>
          <w:iCs/>
          <w:color w:val="000000"/>
        </w:rPr>
        <w:t>a) unidade de medida para faturamento e mensuração do resultado;</w:t>
      </w:r>
    </w:p>
    <w:p w14:paraId="456FBF9B" w14:textId="77777777" w:rsidR="00DE742E" w:rsidRDefault="00DE742E">
      <w:pPr>
        <w:pStyle w:val="Textodecomentrio"/>
      </w:pPr>
      <w:r>
        <w:rPr>
          <w:i/>
          <w:iCs/>
          <w:color w:val="000000"/>
        </w:rPr>
        <w:t>b) produtividade de referência ou critérios de qualidade para a execução contratual;</w:t>
      </w:r>
    </w:p>
    <w:p w14:paraId="21A6EDE7" w14:textId="77777777" w:rsidR="00DE742E" w:rsidRDefault="00DE742E" w:rsidP="007E253C">
      <w:pPr>
        <w:pStyle w:val="Textodecomentrio"/>
      </w:pPr>
      <w:r>
        <w:rPr>
          <w:i/>
          <w:iCs/>
          <w:color w:val="000000"/>
        </w:rPr>
        <w:t>c) indicadores mínimos de desempenho para aceitação do serviço ou eventual glosa.</w:t>
      </w:r>
    </w:p>
  </w:comment>
  <w:comment w:id="32" w:author="Autor" w:initials="A">
    <w:p w14:paraId="2EBA52B4" w14:textId="77777777" w:rsidR="00DE742E" w:rsidRDefault="00DE742E">
      <w:pPr>
        <w:pStyle w:val="Textodecomentrio"/>
      </w:pPr>
      <w:r>
        <w:rPr>
          <w:rStyle w:val="Refdecomentrio"/>
        </w:rPr>
        <w:annotationRef/>
      </w:r>
      <w:r>
        <w:rPr>
          <w:b/>
          <w:bCs/>
          <w:i/>
          <w:iCs/>
          <w:color w:val="000000"/>
        </w:rPr>
        <w:t xml:space="preserve">Nota Explicativa 1: </w:t>
      </w:r>
      <w:r>
        <w:rPr>
          <w:i/>
          <w:iCs/>
          <w:color w:val="000000"/>
        </w:rPr>
        <w:t xml:space="preserve">Ao contrário da Lei nº 8.666/93, a Lei nº 14.133/21 não trouxe prazo máximo de recebimento provisório ou definitivo, e o </w:t>
      </w:r>
      <w:hyperlink r:id="rId73" w:anchor="art25" w:history="1">
        <w:r w:rsidRPr="00327193">
          <w:rPr>
            <w:rStyle w:val="Hyperlink"/>
            <w:i/>
            <w:iCs/>
          </w:rPr>
          <w:t>parágrafo único do art. 25 Decreto nº 11.246, de 2022</w:t>
        </w:r>
      </w:hyperlink>
      <w:r>
        <w:rPr>
          <w:i/>
          <w:iCs/>
          <w:color w:val="000000"/>
        </w:rPr>
        <w:t xml:space="preserve"> expressamente remete a regulamento (ainda não editado) ou ao contrato. Assim, necessário estabelecer o prazo julgado adequado. Dito isso, o tempo discorrido para todas as providências burocráticas até o efetivo pagamento é disposição de grande importância para o futuro contratado e um período muito alargado pode tornar a contratação desinteressante por ser muito onerosa financeiramente. Desse modo, recomenda-se que o prazo seja dimensionado para que corresponda ao período razoável à checagem necessária, sem que traga um ônus excessivo que venha a afastar potenciais interessados.</w:t>
      </w:r>
    </w:p>
    <w:p w14:paraId="3D039FDA" w14:textId="77777777" w:rsidR="00DE742E" w:rsidRDefault="00DE742E">
      <w:pPr>
        <w:pStyle w:val="Textodecomentrio"/>
      </w:pPr>
      <w:r>
        <w:rPr>
          <w:b/>
          <w:bCs/>
          <w:i/>
          <w:iCs/>
          <w:color w:val="000000"/>
        </w:rPr>
        <w:t xml:space="preserve">Nota Explicativa 2: </w:t>
      </w:r>
      <w:r>
        <w:rPr>
          <w:i/>
          <w:iCs/>
          <w:color w:val="000000"/>
        </w:rPr>
        <w:t xml:space="preserve">O </w:t>
      </w:r>
      <w:hyperlink r:id="rId74" w:history="1">
        <w:r w:rsidRPr="00327193">
          <w:rPr>
            <w:rStyle w:val="Hyperlink"/>
            <w:i/>
            <w:iCs/>
          </w:rPr>
          <w:t>art. 7º da Instrução Normativa nº 77/2022-Seges/ME</w:t>
        </w:r>
      </w:hyperlink>
      <w:r>
        <w:rPr>
          <w:i/>
          <w:iCs/>
          <w:color w:val="000000"/>
        </w:rPr>
        <w:t xml:space="preserve"> dispõe que o prazo de liquidação é limitado a dez dias úteis, “a contar do recebimento da nota fiscal ou instrumento de cobrança equivalente pela Administração”.</w:t>
      </w:r>
    </w:p>
    <w:p w14:paraId="4F184D94" w14:textId="77777777" w:rsidR="00DE742E" w:rsidRDefault="00DE742E">
      <w:pPr>
        <w:pStyle w:val="Textodecomentrio"/>
      </w:pPr>
      <w:r>
        <w:rPr>
          <w:i/>
          <w:iCs/>
          <w:color w:val="000000"/>
        </w:rPr>
        <w:t>No caso das aquisições, a Nota Fiscal acompanha o fornecimento do produto, razão pela qual os prazos de recebimento provisório e definitivo devem estar abrangidos no prazo de liquidação.</w:t>
      </w:r>
    </w:p>
    <w:p w14:paraId="7265095E" w14:textId="77777777" w:rsidR="00DE742E" w:rsidRDefault="00DE742E">
      <w:pPr>
        <w:pStyle w:val="Textodecomentrio"/>
      </w:pPr>
      <w:r>
        <w:rPr>
          <w:i/>
          <w:iCs/>
          <w:color w:val="000000"/>
        </w:rPr>
        <w:t>Já nos serviços adota-se sistemática distinta, em que primeiro o contratado comunica a finalização do serviço ou de etapa deste, para que então a Administração efetue o recebimento provisório e definitivo e autorize a emissão da Nota Fiscal, nos valores já líquidos e certos. Isso evita os constantes cancelamentos de Notas Fiscais por diferenças de valores e o desatendimento de obrigações tributárias, notadamente quanto ao prazo de recolhimento.</w:t>
      </w:r>
    </w:p>
    <w:p w14:paraId="29255CDA" w14:textId="77777777" w:rsidR="00DE742E" w:rsidRDefault="00DE742E">
      <w:pPr>
        <w:pStyle w:val="Textodecomentrio"/>
      </w:pPr>
      <w:r>
        <w:rPr>
          <w:i/>
          <w:iCs/>
          <w:color w:val="000000"/>
        </w:rPr>
        <w:t>Deste modo, nos serviços o prazo de dez dias para a liquidação é contado após os prazos de recebimento provisório e definitivo, e não juntamente com esses.</w:t>
      </w:r>
    </w:p>
    <w:p w14:paraId="44043DF5" w14:textId="77777777" w:rsidR="00DE742E" w:rsidRDefault="00DE742E" w:rsidP="007E253C">
      <w:pPr>
        <w:pStyle w:val="Textodecomentrio"/>
      </w:pPr>
      <w:r>
        <w:rPr>
          <w:i/>
          <w:iCs/>
          <w:color w:val="000000"/>
        </w:rPr>
        <w:t xml:space="preserve">Em vista disso, reitera-se a importância de se prever prazos menores para essa etapa, com vistas a manter o negócio atrativo aos potenciais fornecedores. Prazos muito longos acabariam frustrando o objetivo preconizado no </w:t>
      </w:r>
      <w:hyperlink r:id="rId75" w:anchor="art7" w:history="1">
        <w:r w:rsidRPr="00327193">
          <w:rPr>
            <w:rStyle w:val="Hyperlink"/>
            <w:i/>
            <w:iCs/>
          </w:rPr>
          <w:t>art. 7º da Instrução Normativa nº 77/2022-Seges/ME</w:t>
        </w:r>
      </w:hyperlink>
      <w:r>
        <w:rPr>
          <w:i/>
          <w:iCs/>
          <w:color w:val="000000"/>
        </w:rPr>
        <w:t>.</w:t>
      </w:r>
    </w:p>
  </w:comment>
  <w:comment w:id="34" w:author="Autor" w:initials="A">
    <w:p w14:paraId="21430259" w14:textId="77777777" w:rsidR="00DE742E" w:rsidRDefault="00DE742E" w:rsidP="007E253C">
      <w:pPr>
        <w:pStyle w:val="Textodecomentrio"/>
      </w:pPr>
      <w:r>
        <w:rPr>
          <w:rStyle w:val="Refdecomentrio"/>
        </w:rPr>
        <w:annotationRef/>
      </w:r>
      <w:r>
        <w:rPr>
          <w:b/>
          <w:bCs/>
          <w:i/>
          <w:iCs/>
        </w:rPr>
        <w:t>Nota Explicativa</w:t>
      </w:r>
      <w:r>
        <w:rPr>
          <w:i/>
          <w:iCs/>
        </w:rPr>
        <w:t>: Nos termos do art. 140, §4º, da Lei 14.133/21, salvo disposição em contrário constante do edital ou de ato normativo, os ensaios, os testes e as demais provas para aferição da boa execução do objeto do contrato exigidos por normas técnicas oficiais correrão por conta do contratado.</w:t>
      </w:r>
    </w:p>
  </w:comment>
  <w:comment w:id="35" w:author="Autor" w:initials="A">
    <w:p w14:paraId="65C498BC" w14:textId="77777777" w:rsidR="00DE742E" w:rsidRDefault="00DE742E" w:rsidP="007E253C">
      <w:pPr>
        <w:pStyle w:val="Textodecomentrio"/>
      </w:pPr>
      <w:r>
        <w:rPr>
          <w:rStyle w:val="Refdecomentrio"/>
        </w:rPr>
        <w:annotationRef/>
      </w:r>
      <w:r>
        <w:rPr>
          <w:b/>
          <w:bCs/>
          <w:i/>
          <w:iCs/>
          <w:color w:val="000000"/>
        </w:rPr>
        <w:t>Nota Explicativa:</w:t>
      </w:r>
      <w:r>
        <w:rPr>
          <w:i/>
          <w:iCs/>
          <w:color w:val="000000"/>
        </w:rPr>
        <w:t xml:space="preserve"> Assim como ocorre com o prazo de recebimento provisório, a Lei nº 14.133/21 não trouxe prazo máximo de recebimento definitivo, de modo que possível a previsão de qualquer prazo julgado oportuno. Nesse ponto, reitere-se: recomenda-se que o prazo seja dimensionado para que corresponda ao período razoável à checagem necessária, sem que traga um ônus excessivo que venha a afastar potenciais interessados.</w:t>
      </w:r>
    </w:p>
  </w:comment>
  <w:comment w:id="38" w:author="Autor" w:initials="A">
    <w:p w14:paraId="27463262" w14:textId="77777777" w:rsidR="00DE742E" w:rsidRDefault="00DE742E" w:rsidP="007E253C">
      <w:pPr>
        <w:pStyle w:val="Textodecomentrio"/>
      </w:pPr>
      <w:r>
        <w:rPr>
          <w:rStyle w:val="Refdecomentrio"/>
        </w:rPr>
        <w:annotationRef/>
      </w:r>
      <w:r>
        <w:rPr>
          <w:b/>
          <w:bCs/>
          <w:i/>
          <w:iCs/>
          <w:color w:val="000000"/>
        </w:rPr>
        <w:t xml:space="preserve">Nota Explicativa: </w:t>
      </w:r>
      <w:r>
        <w:rPr>
          <w:i/>
          <w:iCs/>
          <w:color w:val="000000"/>
        </w:rPr>
        <w:t>Deverá a Administração indicar o índice de preços a ser utilizado para a atualização monetária do valor devido ao contratado.</w:t>
      </w:r>
    </w:p>
  </w:comment>
  <w:comment w:id="39" w:author="Autor" w:initials="A">
    <w:p w14:paraId="1565A6F0" w14:textId="77777777" w:rsidR="00DE742E" w:rsidRDefault="00DE742E" w:rsidP="007E253C">
      <w:pPr>
        <w:pStyle w:val="Textodecomentrio"/>
      </w:pPr>
      <w:r>
        <w:rPr>
          <w:rStyle w:val="Refdecomentrio"/>
        </w:rPr>
        <w:annotationRef/>
      </w:r>
      <w:r>
        <w:rPr>
          <w:b/>
          <w:bCs/>
          <w:i/>
          <w:iCs/>
          <w:color w:val="000000"/>
        </w:rPr>
        <w:t xml:space="preserve">Nota Explicativa: </w:t>
      </w:r>
      <w:r>
        <w:rPr>
          <w:i/>
          <w:iCs/>
          <w:color w:val="000000"/>
        </w:rPr>
        <w:t>A natureza do contrato e o objeto da contratação irão determinar a retenção tributária eventualmente cabível, bem como a possibilidade de a empresa se beneficiar da condição de optante do Simples Nacional, dentre outras questões de caráter tributário.</w:t>
      </w:r>
      <w:r>
        <w:annotationRef/>
      </w:r>
    </w:p>
  </w:comment>
  <w:comment w:id="40" w:author="Autor" w:initials="A">
    <w:p w14:paraId="4B05B88B" w14:textId="77777777" w:rsidR="00DE742E" w:rsidRDefault="00DE742E" w:rsidP="7569C8B3">
      <w:r w:rsidRPr="7569C8B3">
        <w:rPr>
          <w:b/>
          <w:bCs/>
          <w:i/>
          <w:iCs/>
          <w:color w:val="000000" w:themeColor="text1"/>
        </w:rPr>
        <w:t>Nota Explicativa 1:</w:t>
      </w:r>
      <w:r w:rsidRPr="7569C8B3">
        <w:rPr>
          <w:i/>
          <w:iCs/>
          <w:color w:val="000000" w:themeColor="text1"/>
        </w:rPr>
        <w:t xml:space="preserve"> Incluir esse item no caso de a contratação adotar o pagamento antecipado previsto no </w:t>
      </w:r>
      <w:hyperlink r:id="rId76" w:anchor="art145">
        <w:r w:rsidRPr="7569C8B3">
          <w:rPr>
            <w:rStyle w:val="Hyperlink"/>
            <w:i/>
            <w:iCs/>
          </w:rPr>
          <w:t>art. 145 da Lei nº 14.133/2021</w:t>
        </w:r>
      </w:hyperlink>
      <w:r w:rsidRPr="7569C8B3">
        <w:rPr>
          <w:i/>
          <w:iCs/>
          <w:color w:val="000000" w:themeColor="text1"/>
        </w:rPr>
        <w:t>.</w:t>
      </w:r>
      <w:r>
        <w:annotationRef/>
      </w:r>
    </w:p>
    <w:p w14:paraId="1DAB1DBA" w14:textId="44C32582" w:rsidR="00DE742E" w:rsidRDefault="00DE742E" w:rsidP="7569C8B3">
      <w:r w:rsidRPr="7569C8B3">
        <w:rPr>
          <w:b/>
          <w:bCs/>
          <w:i/>
          <w:iCs/>
          <w:color w:val="000000" w:themeColor="text1"/>
        </w:rPr>
        <w:t>Nota Explicativa 2</w:t>
      </w:r>
      <w:r w:rsidRPr="7569C8B3">
        <w:rPr>
          <w:i/>
          <w:iCs/>
          <w:color w:val="000000" w:themeColor="text1"/>
        </w:rPr>
        <w:t>: A adoção de pagamento antecipado é medida absolutamente excepcional, tendo a o art. 145 da Lei n. 14.133, de 2021, admitido sua adoção somente em situações em que houver sensível economia de recursos ou se representar condição indispensável para a prestação do serviço. Nesse caso, deve o processo ser instruído com a competente justificativa, com previsão expressa no edital</w:t>
      </w:r>
      <w:r w:rsidR="00C92492">
        <w:rPr>
          <w:i/>
          <w:iCs/>
          <w:color w:val="000000" w:themeColor="text1"/>
        </w:rPr>
        <w:t xml:space="preserve"> </w:t>
      </w:r>
      <w:r w:rsidR="00C92492" w:rsidRPr="00C92492">
        <w:rPr>
          <w:i/>
          <w:iCs/>
          <w:color w:val="000000" w:themeColor="text1"/>
          <w:highlight w:val="green"/>
        </w:rPr>
        <w:t>ou contrato</w:t>
      </w:r>
      <w:r w:rsidRPr="7569C8B3">
        <w:rPr>
          <w:i/>
          <w:iCs/>
          <w:color w:val="000000" w:themeColor="text1"/>
        </w:rPr>
        <w:t xml:space="preserve">. O </w:t>
      </w:r>
      <w:hyperlink r:id="rId77" w:anchor="art145§2">
        <w:r w:rsidRPr="7569C8B3">
          <w:rPr>
            <w:rStyle w:val="Hyperlink"/>
            <w:i/>
            <w:iCs/>
          </w:rPr>
          <w:t>art. 145, §2º</w:t>
        </w:r>
      </w:hyperlink>
      <w:r w:rsidRPr="7569C8B3">
        <w:rPr>
          <w:i/>
          <w:iCs/>
          <w:color w:val="000000" w:themeColor="text1"/>
        </w:rPr>
        <w:t>, prevê que a Administração poderá exigir garantia adicional como condição para o pagamento antecipado, devendo o administrador considerar essa possibilidade.</w:t>
      </w:r>
    </w:p>
  </w:comment>
  <w:comment w:id="41" w:author="Autor" w:initials="A">
    <w:p w14:paraId="66EAC33C" w14:textId="77777777" w:rsidR="00DE742E" w:rsidRDefault="00DE742E" w:rsidP="7569C8B3">
      <w:r w:rsidRPr="7569C8B3">
        <w:rPr>
          <w:b/>
          <w:bCs/>
          <w:i/>
          <w:iCs/>
          <w:color w:val="000000" w:themeColor="text1"/>
        </w:rPr>
        <w:t>Nota Explicativa:</w:t>
      </w:r>
      <w:r w:rsidRPr="7569C8B3">
        <w:rPr>
          <w:i/>
          <w:iCs/>
          <w:color w:val="000000" w:themeColor="text1"/>
        </w:rPr>
        <w:t xml:space="preserve"> Cabe à área técnica ajustar estes itens conforme as peculiaridades do contrato. É possível, por exemplo: fazer o pagamento antecipado apenas parcial, com o remanescente sendo pago com a execução do serviço; estabelecer pagamento antecipado integralmente no início do contrato ou dividido em etapas; prever prazos antes ou após o início da etapa conforme o cronograma financeiro do contrato para a antecipação, ou ainda combinar as possibilidades acima, dentre outras. Saliente-se, apenas, que a forma de antecipação do pagamento (se integralmente no início, se por etapas etc.) deve ser objeto de justificativa específica, que motive a estratégia utilizada pelo contratante.</w:t>
      </w:r>
      <w:r>
        <w:annotationRef/>
      </w:r>
    </w:p>
  </w:comment>
  <w:comment w:id="42" w:author="Autor" w:initials="A">
    <w:p w14:paraId="6D129421" w14:textId="559CF553" w:rsidR="00DE742E" w:rsidRDefault="00DE742E">
      <w:r w:rsidRPr="7569C8B3">
        <w:rPr>
          <w:b/>
          <w:bCs/>
          <w:i/>
          <w:iCs/>
          <w:color w:val="000000" w:themeColor="text1"/>
        </w:rPr>
        <w:t>Nota Explicativa:</w:t>
      </w:r>
      <w:r w:rsidRPr="7569C8B3">
        <w:rPr>
          <w:i/>
          <w:iCs/>
          <w:color w:val="000000" w:themeColor="text1"/>
        </w:rPr>
        <w:t xml:space="preserve"> A previsão desses subitens é obrigatória caso seja adotado o pagamento antecipado.</w:t>
      </w:r>
      <w:r>
        <w:annotationRef/>
      </w:r>
    </w:p>
  </w:comment>
  <w:comment w:id="44" w:author="Autor" w:initials="A">
    <w:p w14:paraId="2C64468E" w14:textId="467B96C8" w:rsidR="00DE742E" w:rsidRDefault="00DE742E" w:rsidP="7569C8B3">
      <w:r w:rsidRPr="7569C8B3">
        <w:rPr>
          <w:b/>
          <w:bCs/>
          <w:i/>
          <w:iCs/>
          <w:color w:val="000000" w:themeColor="text1"/>
        </w:rPr>
        <w:t>Nota Explicativa:</w:t>
      </w:r>
      <w:r w:rsidRPr="7569C8B3">
        <w:rPr>
          <w:i/>
          <w:iCs/>
          <w:color w:val="000000" w:themeColor="text1"/>
        </w:rPr>
        <w:t xml:space="preserve"> Essa condição só seria factível se houver antecipação de pagamento durante a execução contratual e não só no início do contrato. Se houver utilização dessa cautela, deve haver a previsão dos momentos de comprovação de execução para os fins deste item.</w:t>
      </w:r>
      <w:r>
        <w:annotationRef/>
      </w:r>
    </w:p>
  </w:comment>
  <w:comment w:id="45" w:author="Autor" w:initials="A">
    <w:p w14:paraId="0DC469AB" w14:textId="77777777" w:rsidR="00DE742E" w:rsidRDefault="00DE742E" w:rsidP="7569C8B3">
      <w:r w:rsidRPr="7569C8B3">
        <w:rPr>
          <w:b/>
          <w:bCs/>
          <w:i/>
          <w:iCs/>
          <w:color w:val="000000" w:themeColor="text1"/>
        </w:rPr>
        <w:t>Nota Explicativa:</w:t>
      </w:r>
      <w:r w:rsidRPr="7569C8B3">
        <w:rPr>
          <w:i/>
          <w:iCs/>
          <w:color w:val="000000" w:themeColor="text1"/>
        </w:rPr>
        <w:t xml:space="preserve"> Cabe à Administração prever o percentual que seja mais razoável para o caso. Ressalte-se, entretanto, que, no caso de antecipação parcial do pagamento, não se deve exigir a garantia de que trata este item em patamar superior ao valor que for antecipado.</w:t>
      </w:r>
      <w:r>
        <w:annotationRef/>
      </w:r>
    </w:p>
  </w:comment>
  <w:comment w:id="43" w:author="Autor" w:initials="A">
    <w:p w14:paraId="4A5513F9" w14:textId="32C0D70B" w:rsidR="00DE742E" w:rsidRDefault="00DE742E">
      <w:r w:rsidRPr="7547D452">
        <w:rPr>
          <w:b/>
          <w:bCs/>
          <w:i/>
          <w:iCs/>
        </w:rPr>
        <w:t>Nota Explicativa:</w:t>
      </w:r>
      <w:r w:rsidRPr="7547D452">
        <w:rPr>
          <w:i/>
          <w:iCs/>
        </w:rPr>
        <w:t xml:space="preserve"> A adoção dessas medidas é facultativa, conforme art. 145, §2º, e deve ser objeto de justificativa, que demonstre a adequação das opções escolhidas, incluindo valores e percentuais respectivos, com a contratação em questão e a antecipação a ser feita, em especial caso se opte por não utilizar quaisquer das medidas abaixo.</w:t>
      </w:r>
      <w:r>
        <w:annotationRef/>
      </w:r>
    </w:p>
    <w:p w14:paraId="33FF430D" w14:textId="3705B3DD" w:rsidR="00DE742E" w:rsidRDefault="00DE742E">
      <w:r w:rsidRPr="7547D452">
        <w:rPr>
          <w:i/>
          <w:iCs/>
        </w:rPr>
        <w:t>O dimensionamento do uso das cautelas facultativas ocorrerá conforme a demanda e as características do contrato a ser firmado, sempre mediante apresentação de justificativa, que deverá abordar o elo entre a situação fática em questão e as garantias eventualmente eleitas.</w:t>
      </w:r>
    </w:p>
    <w:p w14:paraId="65D56715" w14:textId="7F132C51" w:rsidR="00DE742E" w:rsidRDefault="00DE742E"/>
  </w:comment>
  <w:comment w:id="46" w:author="Autor" w:initials="A">
    <w:p w14:paraId="39AF1CB2" w14:textId="77777777" w:rsidR="00124E1E" w:rsidRDefault="00DE742E" w:rsidP="00124E1E">
      <w:r w:rsidRPr="1D672306">
        <w:rPr>
          <w:b/>
          <w:bCs/>
          <w:i/>
          <w:iCs/>
          <w:color w:val="000000" w:themeColor="text1"/>
        </w:rPr>
        <w:t>Nota Explicativa:</w:t>
      </w:r>
      <w:r w:rsidRPr="1D672306">
        <w:rPr>
          <w:i/>
          <w:iCs/>
          <w:color w:val="000000" w:themeColor="text1"/>
        </w:rPr>
        <w:t xml:space="preserve"> </w:t>
      </w:r>
      <w:r w:rsidR="00124E1E" w:rsidRPr="0C492A58">
        <w:rPr>
          <w:i/>
          <w:iCs/>
        </w:rPr>
        <w:t xml:space="preserve">A IN SEGES/ME nº 53, de 2020, disciplinou uma modalidade específica de </w:t>
      </w:r>
      <w:r w:rsidR="00124E1E">
        <w:rPr>
          <w:i/>
          <w:iCs/>
        </w:rPr>
        <w:t xml:space="preserve">operação </w:t>
      </w:r>
      <w:r w:rsidR="00124E1E" w:rsidRPr="0C492A58">
        <w:rPr>
          <w:i/>
          <w:iCs/>
        </w:rPr>
        <w:t>de crédito no âmbito dos contratos administrativos – a denominada “operação de crédito garantida por cessão fiduciária” (ou, simplesmente, “cessão fiduciária”) –, prescrevendo, em seu art. 15, que editais e contratos prevejam expressamente sua admissibilidade. A possibilidade de cessão dos créditos de que trata a referida Instrução Normativa é, portanto, mandatória/cogente/impositiva.</w:t>
      </w:r>
      <w:r w:rsidR="00124E1E">
        <w:annotationRef/>
      </w:r>
    </w:p>
    <w:p w14:paraId="0DECBB93" w14:textId="77777777" w:rsidR="00124E1E" w:rsidRDefault="00124E1E" w:rsidP="00124E1E">
      <w:r w:rsidRPr="0C492A58">
        <w:rPr>
          <w:i/>
          <w:iCs/>
        </w:rPr>
        <w:t xml:space="preserve">A cessão fiduciária, regida pela IN SEGES/ME nº 53/2020, é feita com instituição financeira, para garantia de operação de crédito e ocorre por intermédio do sistema </w:t>
      </w:r>
      <w:r w:rsidRPr="0C492A58">
        <w:rPr>
          <w:i/>
          <w:iCs/>
        </w:rPr>
        <w:t>AntecipaGOV. Neste tipo de negócio jurídico, o fornecedor que detém um vínculo contratual com a Administração Pública, contrai empréstimo perante instituição financeira e, como garantia da operação, cede a esta última seus direitos creditórios pertinentes ao contrato administrativo</w:t>
      </w:r>
      <w:r>
        <w:rPr>
          <w:i/>
          <w:iCs/>
        </w:rPr>
        <w:t>, mas sem envolver a alteração subjetiva do polo contratual. A instituição financeira não passa a receber diretamente da Administração Pública; os pagamentos continuam sendo feitos à contratada, que indica conta corrente para este fim</w:t>
      </w:r>
      <w:r w:rsidRPr="0C492A58">
        <w:rPr>
          <w:i/>
          <w:iCs/>
        </w:rPr>
        <w:t>.</w:t>
      </w:r>
      <w:r>
        <w:rPr>
          <w:i/>
          <w:iCs/>
        </w:rPr>
        <w:t xml:space="preserve"> É do recebimento do pagamento pela contratada em diante que é realizado o acertamento entre esta e a instituição financeira.</w:t>
      </w:r>
    </w:p>
    <w:p w14:paraId="4DE4A0E3" w14:textId="77777777" w:rsidR="00124E1E" w:rsidRDefault="00124E1E" w:rsidP="00124E1E">
      <w:r w:rsidRPr="0C492A58">
        <w:rPr>
          <w:i/>
          <w:iCs/>
        </w:rPr>
        <w:t xml:space="preserve">Já em relação às demais modalidades de cessão de crédito, não abrangidas pela IN SEGES/ME nº 53/2020, feitas </w:t>
      </w:r>
      <w:r>
        <w:rPr>
          <w:i/>
          <w:iCs/>
        </w:rPr>
        <w:t>fora da plataforma AntecipaGov</w:t>
      </w:r>
      <w:r w:rsidRPr="0C492A58">
        <w:rPr>
          <w:i/>
          <w:iCs/>
        </w:rPr>
        <w:t>, tem-se que sua previsão em editais e contratos administrativos, embora não obrigatória, continua admitida por força do Parecer JL-01, do Advogado-Geral da União (disponível em http://www.planalto.gov.br/ccivil_03/AGU/Pareceres/2019-2022/PRC-JL-01-2020.htm), aprovado pelo Sr. Presidente da República em 26/05/2020, e, portanto, vinculante para toda a administração pública (arts. 40, §1º e 41 da Lei Complementar nº 73, de 1993).</w:t>
      </w:r>
    </w:p>
    <w:p w14:paraId="1AC44495" w14:textId="6D595CAE" w:rsidR="00DE742E" w:rsidRPr="00124E1E" w:rsidRDefault="00124E1E" w:rsidP="00124E1E">
      <w:pPr>
        <w:rPr>
          <w:i/>
          <w:iCs/>
        </w:rPr>
      </w:pPr>
      <w:r w:rsidRPr="0C492A58">
        <w:rPr>
          <w:i/>
          <w:iCs/>
        </w:rPr>
        <w:t>Quanto a estas últimas, importa destacar a seguinte condicionante que foi erigida pelo referido Parecer nº JL – 01/2020 como requisito para a sua admissibilidade em contratos administrativos: inexistência de vedação no instrumento convocatório. Assim, relativamente às cessões de crédito em geral, ter-se-á por admitida desde que não haja vedação em cláusula contratual ou no instrumento convocatório</w:t>
      </w:r>
      <w:r w:rsidR="00DE742E" w:rsidRPr="1D672306">
        <w:rPr>
          <w:i/>
          <w:iCs/>
          <w:color w:val="000000" w:themeColor="text1"/>
        </w:rPr>
        <w:t>.</w:t>
      </w:r>
    </w:p>
  </w:comment>
  <w:comment w:id="48" w:author="Autor" w:initials="A">
    <w:p w14:paraId="785BD263" w14:textId="68DAF3C4" w:rsidR="00DE742E" w:rsidRDefault="00DE742E">
      <w:r w:rsidRPr="58A0B14B">
        <w:rPr>
          <w:b/>
          <w:bCs/>
          <w:i/>
          <w:iCs/>
        </w:rPr>
        <w:t>Nota Explicativa:</w:t>
      </w:r>
      <w:r w:rsidRPr="58A0B14B">
        <w:rPr>
          <w:i/>
          <w:iCs/>
        </w:rPr>
        <w:t xml:space="preserve"> </w:t>
      </w:r>
      <w:r w:rsidR="00124E1E" w:rsidRPr="58A0B14B">
        <w:rPr>
          <w:i/>
          <w:iCs/>
        </w:rPr>
        <w:t xml:space="preserve">No caso desse subitem, o órgão contratante pode optar por mudar a redação para já vedar de plano as cessões não </w:t>
      </w:r>
      <w:r w:rsidR="00124E1E">
        <w:rPr>
          <w:i/>
          <w:iCs/>
        </w:rPr>
        <w:t xml:space="preserve">abrangidas pelo sistema </w:t>
      </w:r>
      <w:r w:rsidR="00124E1E">
        <w:rPr>
          <w:i/>
          <w:iCs/>
        </w:rPr>
        <w:t>AntecipaGov</w:t>
      </w:r>
      <w:r w:rsidR="00124E1E" w:rsidRPr="58A0B14B">
        <w:rPr>
          <w:i/>
          <w:iCs/>
        </w:rPr>
        <w:t xml:space="preserve">. Entretanto, reitera-se que as </w:t>
      </w:r>
      <w:r w:rsidR="00124E1E">
        <w:rPr>
          <w:i/>
          <w:iCs/>
        </w:rPr>
        <w:t xml:space="preserve">operações de crédito do AntecipaGov </w:t>
      </w:r>
      <w:r w:rsidR="00124E1E" w:rsidRPr="58A0B14B">
        <w:rPr>
          <w:i/>
          <w:iCs/>
        </w:rPr>
        <w:t>(subitem</w:t>
      </w:r>
      <w:r w:rsidR="00124E1E">
        <w:rPr>
          <w:i/>
          <w:iCs/>
        </w:rPr>
        <w:fldChar w:fldCharType="begin"/>
      </w:r>
      <w:r w:rsidR="00124E1E">
        <w:rPr>
          <w:i/>
          <w:iCs/>
        </w:rPr>
        <w:instrText xml:space="preserve"> REF _Ref154079654 \r \h </w:instrText>
      </w:r>
      <w:r w:rsidR="00124E1E">
        <w:rPr>
          <w:i/>
          <w:iCs/>
        </w:rPr>
      </w:r>
      <w:r w:rsidR="00124E1E">
        <w:rPr>
          <w:i/>
          <w:iCs/>
        </w:rPr>
        <w:fldChar w:fldCharType="separate"/>
      </w:r>
      <w:r w:rsidR="00124E1E">
        <w:rPr>
          <w:i/>
          <w:iCs/>
        </w:rPr>
        <w:t>7.40</w:t>
      </w:r>
      <w:r w:rsidR="00124E1E">
        <w:rPr>
          <w:i/>
          <w:iCs/>
        </w:rPr>
        <w:fldChar w:fldCharType="end"/>
      </w:r>
      <w:r w:rsidR="00124E1E" w:rsidRPr="58A0B14B">
        <w:rPr>
          <w:i/>
          <w:iCs/>
        </w:rPr>
        <w:t xml:space="preserve">) devem permanecer permitidas, por força do </w:t>
      </w:r>
      <w:hyperlink r:id="rId78">
        <w:r w:rsidR="00124E1E" w:rsidRPr="58A0B14B">
          <w:rPr>
            <w:rStyle w:val="Hyperlink"/>
            <w:i/>
            <w:iCs/>
          </w:rPr>
          <w:t>art. 15 da IN SEGES/ME nº 53/2020</w:t>
        </w:r>
      </w:hyperlink>
      <w:r w:rsidR="00124E1E" w:rsidRPr="58A0B14B">
        <w:rPr>
          <w:i/>
          <w:iCs/>
        </w:rPr>
        <w:t>.</w:t>
      </w:r>
      <w:r w:rsidR="00124E1E">
        <w:annotationRef/>
      </w:r>
      <w:r>
        <w:annotationRef/>
      </w:r>
    </w:p>
  </w:comment>
  <w:comment w:id="49" w:author="Autor" w:initials="A">
    <w:p w14:paraId="655BB6B0" w14:textId="31F38FC3" w:rsidR="00124E1E" w:rsidRDefault="00124E1E">
      <w:pPr>
        <w:pStyle w:val="Textodecomentrio"/>
      </w:pPr>
      <w:r>
        <w:rPr>
          <w:rStyle w:val="Refdecomentrio"/>
        </w:rPr>
        <w:annotationRef/>
      </w:r>
      <w:r w:rsidRPr="007D061F">
        <w:rPr>
          <w:b/>
          <w:bCs/>
          <w:i/>
          <w:iCs/>
        </w:rPr>
        <w:t xml:space="preserve">Nota Explicativa: </w:t>
      </w:r>
      <w:r>
        <w:t xml:space="preserve">Conforme exposto, a operação de crédito realizada por meio do </w:t>
      </w:r>
      <w:r>
        <w:t>AntecipaGov não configura uma cessão de crédito tratada no PARECER Nº JL - 01, não sendo necessária a formalização por meio de Termo Aditivo.</w:t>
      </w:r>
    </w:p>
  </w:comment>
  <w:comment w:id="51" w:author="Autor" w:initials="A">
    <w:p w14:paraId="4699AD9C" w14:textId="64D99866" w:rsidR="00DE742E" w:rsidRDefault="00DE742E">
      <w:r w:rsidRPr="3E524460">
        <w:rPr>
          <w:b/>
          <w:bCs/>
          <w:i/>
          <w:iCs/>
        </w:rPr>
        <w:t xml:space="preserve">Nota Explicativa: </w:t>
      </w:r>
      <w:r>
        <w:t>A INSTRUÇÃO NORMATIVA Nº 53, DE 8 DE JULHO DE 2020 apresenta algumas limitações quanto ao valor da operação de crédito:</w:t>
      </w:r>
      <w:r>
        <w:annotationRef/>
      </w:r>
    </w:p>
    <w:p w14:paraId="3608B5C5" w14:textId="5AECF382" w:rsidR="00DE742E" w:rsidRDefault="00DE742E">
      <w:r>
        <w:t>Anexo I:</w:t>
      </w:r>
    </w:p>
    <w:p w14:paraId="5647404E" w14:textId="74586C94" w:rsidR="00DE742E" w:rsidRDefault="00DE742E">
      <w:r>
        <w:t xml:space="preserve">"1.2. O </w:t>
      </w:r>
      <w:r w:rsidRPr="3E524460">
        <w:rPr>
          <w:b/>
          <w:bCs/>
        </w:rPr>
        <w:t>valor da operação de crédito não poderá exceder a setenta por cento do saldo</w:t>
      </w:r>
      <w:r>
        <w:t xml:space="preserve"> a receber atualizado do(s) contrato(s) selecionado(s) pelas instituições financeiras.</w:t>
      </w:r>
    </w:p>
    <w:p w14:paraId="294C4992" w14:textId="45C948D7" w:rsidR="00DE742E" w:rsidRDefault="00DE742E">
      <w:r>
        <w:t>(...)</w:t>
      </w:r>
    </w:p>
    <w:p w14:paraId="7ED58703" w14:textId="75398B89" w:rsidR="00DE742E" w:rsidRDefault="00DE742E">
      <w:r>
        <w:t xml:space="preserve">a) </w:t>
      </w:r>
      <w:r w:rsidRPr="3E524460">
        <w:rPr>
          <w:b/>
          <w:bCs/>
        </w:rPr>
        <w:t xml:space="preserve">o valor máximo da nova operação </w:t>
      </w:r>
      <w:r>
        <w:t>de crédito corresponderá a setenta por cento da diferença entre o saldo atualizado dos créditos do contrato e o saldo devedor atualizado da operação anterior;"</w:t>
      </w:r>
    </w:p>
  </w:comment>
  <w:comment w:id="50" w:author="Autor" w:initials="A">
    <w:p w14:paraId="0751DD11" w14:textId="68DCCF18" w:rsidR="00DE742E" w:rsidRDefault="00DE742E" w:rsidP="1D672306">
      <w:r w:rsidRPr="21D57103">
        <w:rPr>
          <w:b/>
          <w:bCs/>
          <w:i/>
          <w:iCs/>
          <w:color w:val="000000" w:themeColor="text1"/>
        </w:rPr>
        <w:t>Nota Explicativa:</w:t>
      </w:r>
      <w:r w:rsidRPr="21D57103">
        <w:rPr>
          <w:i/>
          <w:iCs/>
          <w:color w:val="000000" w:themeColor="text1"/>
        </w:rPr>
        <w:t xml:space="preserve"> Os condicionamentos desses subitens decorrem das conclusões do Parecer JL-01, de 18 de maio de 2020.</w:t>
      </w:r>
      <w:r>
        <w:annotationRef/>
      </w:r>
      <w:r>
        <w:annotationRef/>
      </w:r>
    </w:p>
  </w:comment>
  <w:comment w:id="52" w:author="Autor" w:initials="A">
    <w:p w14:paraId="273975CF" w14:textId="25F6E2C0" w:rsidR="00DE742E" w:rsidRDefault="00DE742E">
      <w:r>
        <w:annotationRef/>
      </w:r>
    </w:p>
    <w:p w14:paraId="3E0ECDC4" w14:textId="1399DDAB" w:rsidR="00DE742E" w:rsidRDefault="00DE742E">
      <w:r w:rsidRPr="16C22A4B">
        <w:rPr>
          <w:b/>
          <w:bCs/>
          <w:i/>
          <w:iCs/>
        </w:rPr>
        <w:t>Nota Explicativa 1:</w:t>
      </w:r>
      <w:r>
        <w:t xml:space="preserve"> O regime de execução deve ser sopesado e explicitado pela Administração, em particular em termos de eficiência na gestão contratual. Como regra, exige-se que as características qualitativas e quantitativas do objeto sejam previamente definidas no edital</w:t>
      </w:r>
      <w:r w:rsidR="00B576FE">
        <w:t xml:space="preserve"> </w:t>
      </w:r>
      <w:r w:rsidR="00B576FE" w:rsidRPr="00B576FE">
        <w:rPr>
          <w:highlight w:val="green"/>
        </w:rPr>
        <w:t>ou aviso</w:t>
      </w:r>
      <w:r>
        <w:t xml:space="preserve">, permitindo-se aos </w:t>
      </w:r>
      <w:r w:rsidR="000237A8" w:rsidRPr="000237A8">
        <w:rPr>
          <w:highlight w:val="green"/>
        </w:rPr>
        <w:t>interessados</w:t>
      </w:r>
      <w:r>
        <w:t xml:space="preserve"> a elaboração de proposta fundada em dados objetivos e seguros. Quando isso não é possível, ou seja, quando não se sabe ao certo a estimativa precisa dos itens e quantitativos que compõem o objeto a ser contratado, o gestor deve avaliar a melhor forma de execução contratual. Na empreitada por preço global, cada parte assume, em tese, o risco de eventuais distorções nos quantitativos a serem executados, que podem ser superiores ou inferiores àqueles originalmente previstos na planilha orçamentária da contratação. Justamente por isso, a adoção de tal regime pressupõe um Termo de Referência de boa qualidade, que estime com adequado nível de precisão as especificações e quantitativos da obra ou serviço, fornecendo aos</w:t>
      </w:r>
      <w:r w:rsidR="000237A8">
        <w:t xml:space="preserve"> </w:t>
      </w:r>
      <w:r w:rsidR="000237A8" w:rsidRPr="000237A8">
        <w:rPr>
          <w:highlight w:val="green"/>
        </w:rPr>
        <w:t>interessados</w:t>
      </w:r>
      <w:r>
        <w:t xml:space="preserve"> todos os elementos e informações necessários para o total e completo conhecimento do objeto e a elaboração de proposta fidedigna (</w:t>
      </w:r>
      <w:r w:rsidRPr="16C22A4B">
        <w:rPr>
          <w:i/>
          <w:iCs/>
        </w:rPr>
        <w:t>art. 47 da Lei nº 8.666, de 1993), para evitar distorções relevantes no decorrer da execução contratual (TCU. Acórdão 1978/2013-Plenário, TC 007.109/2013-0, relator Ministro Valmir Campelo, 31.7.2013).</w:t>
      </w:r>
      <w:r>
        <w:t xml:space="preserve"> Já na empreitada por preço unitário, em que o preço é fixado por unidade determinada, os pagamentos correspondem à medição dos serviços efetivamente executados, de modo que os riscos dos contratantes em relação a diferenças de quantitativos são menores. Tal regime é mais apropriado para os casos em que não se conhecem de antemão, com adequado nível de precisão, os quantitativos totais da obra ou serviço: a execução das “</w:t>
      </w:r>
      <w:r w:rsidRPr="16C22A4B">
        <w:rPr>
          <w:i/>
          <w:iCs/>
        </w:rPr>
        <w:t>unidades” se dará de acordo com a necessidade observada, com a realização de medições periódicas a fim de quantificar os serviços efetivamente executados e os correspondentes valores devidos (TCU. Acórdão 1978/2013-Plenário, TC 007.109/2013-0, relator Ministro Valmir Campelo, 31.7.2013).</w:t>
      </w:r>
      <w:r>
        <w:t xml:space="preserve"> Assim, na empreitada por preço unitário haverá a execução do contrato conforme a demanda, e esse regime de execução foi criado para resolver o problema da necessidade de fixar uma remuneração sem que se tivesse, desde logo, a quantidade exata do encargo a ser executado. A opção da Administração por um ou outro regime não decorre de mera conveniência, mas sim da possibilidade, no caso concreto, de predefinir uma </w:t>
      </w:r>
      <w:r w:rsidRPr="16C22A4B">
        <w:rPr>
          <w:b/>
          <w:bCs/>
        </w:rPr>
        <w:t xml:space="preserve">estimativa precisa dos itens e respectivos quantitativos que compõem o objeto a ser </w:t>
      </w:r>
      <w:r w:rsidR="000237A8" w:rsidRPr="000237A8">
        <w:rPr>
          <w:b/>
          <w:bCs/>
          <w:highlight w:val="green"/>
        </w:rPr>
        <w:t>contratado</w:t>
      </w:r>
      <w:r w:rsidRPr="16C22A4B">
        <w:rPr>
          <w:b/>
          <w:bCs/>
        </w:rPr>
        <w:t>. Se tal possibilidade existir, a regra é a adoção da empreitada por preço global, normalmente atrelada às obras e serviços de menor complexidade. Do contrário, deve ser adotada a empreitada por preço unitário</w:t>
      </w:r>
    </w:p>
  </w:comment>
  <w:comment w:id="54" w:author="Autor" w:initials="A">
    <w:p w14:paraId="242C7947" w14:textId="77777777" w:rsidR="00DE742E" w:rsidRDefault="00DE742E">
      <w:pPr>
        <w:pStyle w:val="Textodecomentrio"/>
      </w:pPr>
      <w:r>
        <w:rPr>
          <w:rStyle w:val="Refdecomentrio"/>
        </w:rPr>
        <w:annotationRef/>
      </w:r>
      <w:r>
        <w:rPr>
          <w:b/>
          <w:bCs/>
          <w:i/>
          <w:iCs/>
          <w:color w:val="000000"/>
        </w:rPr>
        <w:t>Nota Explicativa:</w:t>
      </w:r>
      <w:r>
        <w:rPr>
          <w:i/>
          <w:iCs/>
          <w:color w:val="000000"/>
        </w:rPr>
        <w:t xml:space="preserve"> A </w:t>
      </w:r>
      <w:hyperlink r:id="rId79" w:history="1">
        <w:r w:rsidRPr="006D0144">
          <w:rPr>
            <w:rStyle w:val="Hyperlink"/>
            <w:i/>
            <w:iCs/>
          </w:rPr>
          <w:t>Instrução Normativa SEGES/ME nº 116, de 21 de dezembro de 2021</w:t>
        </w:r>
      </w:hyperlink>
      <w:r>
        <w:rPr>
          <w:i/>
          <w:iCs/>
          <w:color w:val="000000"/>
        </w:rPr>
        <w:t xml:space="preserve">, estabelece procedimentos para a participação de pessoa física nas contratações públicas regidas pela </w:t>
      </w:r>
      <w:hyperlink r:id="rId80" w:history="1">
        <w:r w:rsidRPr="006D0144">
          <w:rPr>
            <w:rStyle w:val="Hyperlink"/>
            <w:i/>
            <w:iCs/>
          </w:rPr>
          <w:t>Lei nº 14.133, de 2021</w:t>
        </w:r>
      </w:hyperlink>
      <w:r>
        <w:rPr>
          <w:i/>
          <w:iCs/>
          <w:color w:val="000000"/>
        </w:rPr>
        <w:t>, no âmbito da Administração Pública federal direta, autárquica e fundacional. Em seu art. 2º, a norma considera pessoa física “ todo o trabalhador autônomo, sem qualquer vínculo de subordinação para fins de execução do objeto da contratação pública, incluindo os profissionais liberais não enquadrados como sociedade empresária ou empresário individual, nos termos das legislações específicas, que participa ou manifesta a intenção de participar de processo de contratação pública, sendo equiparado a fornecedor ou ao prestador de serviço que, em atendimento à solicitação da Administração, oferece proposta”.</w:t>
      </w:r>
    </w:p>
    <w:p w14:paraId="59354CA4" w14:textId="77777777" w:rsidR="00DE742E" w:rsidRDefault="00DE742E">
      <w:pPr>
        <w:pStyle w:val="Textodecomentrio"/>
      </w:pPr>
      <w:r>
        <w:rPr>
          <w:i/>
          <w:iCs/>
          <w:color w:val="000000"/>
        </w:rPr>
        <w:t xml:space="preserve">A IN SEGES/ME nº 116, de 2021, determina, em seu art. 4º, caput, que os editais ou os avisos de contratação direta possibilitem a contratação das pessoas físicas, em observância aos objetivos da isonomia e da justa competição. Ainda de acordo com o parágrafo único desse mesmo dispositivo, será ressalvada a participação de pessoas físicas nas licitações ou contratações diretas, “quando a contratação exigir </w:t>
      </w:r>
      <w:r>
        <w:rPr>
          <w:b/>
          <w:bCs/>
          <w:i/>
          <w:iCs/>
          <w:color w:val="000000"/>
        </w:rPr>
        <w:t>capital social mínimo</w:t>
      </w:r>
      <w:r>
        <w:rPr>
          <w:i/>
          <w:iCs/>
          <w:color w:val="000000"/>
        </w:rPr>
        <w:t xml:space="preserve"> e </w:t>
      </w:r>
      <w:r>
        <w:rPr>
          <w:b/>
          <w:bCs/>
          <w:i/>
          <w:iCs/>
          <w:color w:val="000000"/>
        </w:rPr>
        <w:t>estrutura mínima</w:t>
      </w:r>
      <w:r>
        <w:rPr>
          <w:i/>
          <w:iCs/>
          <w:color w:val="000000"/>
        </w:rPr>
        <w:t xml:space="preserve">, com equipamentos, instalações e equipe de profissionais ou corpo técnico para a execução do objeto </w:t>
      </w:r>
      <w:r>
        <w:rPr>
          <w:b/>
          <w:bCs/>
          <w:i/>
          <w:iCs/>
          <w:color w:val="000000"/>
        </w:rPr>
        <w:t>incompatíveis com a natureza profissional da pessoa física</w:t>
      </w:r>
      <w:r>
        <w:rPr>
          <w:i/>
          <w:iCs/>
          <w:color w:val="000000"/>
        </w:rPr>
        <w:t xml:space="preserve">, conforme </w:t>
      </w:r>
      <w:r>
        <w:rPr>
          <w:b/>
          <w:bCs/>
          <w:i/>
          <w:iCs/>
          <w:color w:val="000000"/>
        </w:rPr>
        <w:t>demonstrado em estudo técnico preliminar</w:t>
      </w:r>
      <w:r>
        <w:rPr>
          <w:i/>
          <w:iCs/>
          <w:color w:val="000000"/>
        </w:rPr>
        <w:t xml:space="preserve">”. Portanto, a possibilidade, ou não, de contratação de pessoas físicas deverá ser objeto de prévia análise e manifestação técnica por parte do órgão contratante, na fase de planejamento da contratação. </w:t>
      </w:r>
    </w:p>
    <w:p w14:paraId="359ED848" w14:textId="77777777" w:rsidR="00DE742E" w:rsidRDefault="00DE742E" w:rsidP="007E253C">
      <w:pPr>
        <w:pStyle w:val="Textodecomentrio"/>
      </w:pPr>
      <w:r>
        <w:rPr>
          <w:i/>
          <w:iCs/>
          <w:color w:val="000000"/>
        </w:rPr>
        <w:t xml:space="preserve">O </w:t>
      </w:r>
      <w:hyperlink r:id="rId81" w:history="1">
        <w:r w:rsidRPr="006D0144">
          <w:rPr>
            <w:rStyle w:val="Hyperlink"/>
            <w:i/>
            <w:iCs/>
          </w:rPr>
          <w:t>Decreto n.º 10.977, de 23 de fevereiro de 2022</w:t>
        </w:r>
      </w:hyperlink>
      <w:r>
        <w:rPr>
          <w:i/>
          <w:iCs/>
          <w:color w:val="000000"/>
        </w:rPr>
        <w:t xml:space="preserve">, que regulamenta a </w:t>
      </w:r>
      <w:hyperlink r:id="rId82" w:history="1">
        <w:r w:rsidRPr="006D0144">
          <w:rPr>
            <w:rStyle w:val="Hyperlink"/>
            <w:i/>
            <w:iCs/>
          </w:rPr>
          <w:t>Lei nº 7.116, de 29 de agosto de 1983</w:t>
        </w:r>
      </w:hyperlink>
      <w:r>
        <w:rPr>
          <w:i/>
          <w:iCs/>
          <w:color w:val="000000"/>
        </w:rPr>
        <w:t xml:space="preserve">, e a </w:t>
      </w:r>
      <w:hyperlink r:id="rId83" w:anchor="art3" w:history="1">
        <w:r w:rsidRPr="006D0144">
          <w:rPr>
            <w:rStyle w:val="Hyperlink"/>
            <w:i/>
            <w:iCs/>
          </w:rPr>
          <w:t>Lei nº 9.454, de 7 de abril de 1997</w:t>
        </w:r>
      </w:hyperlink>
      <w:r>
        <w:rPr>
          <w:i/>
          <w:iCs/>
          <w:color w:val="000000"/>
        </w:rPr>
        <w:t>, estabelece, em seu art. 3º, que a Carteira de Identidade passa a adotar o número de inscrição no Cadastro de Pessoas Físicas - CPF como o número do registro geral nacional previsto no inciso IV do </w:t>
      </w:r>
      <w:r>
        <w:rPr>
          <w:b/>
          <w:bCs/>
          <w:i/>
          <w:iCs/>
          <w:color w:val="000000"/>
        </w:rPr>
        <w:t>caput </w:t>
      </w:r>
      <w:r>
        <w:rPr>
          <w:i/>
          <w:iCs/>
          <w:color w:val="000000"/>
        </w:rPr>
        <w:t>do seu art. 11.</w:t>
      </w:r>
    </w:p>
  </w:comment>
  <w:comment w:id="55" w:author="Autor" w:initials="A">
    <w:p w14:paraId="59BF5060" w14:textId="77777777" w:rsidR="00DE742E" w:rsidRDefault="00DE742E">
      <w:pPr>
        <w:pStyle w:val="Textodecomentrio"/>
      </w:pPr>
      <w:r>
        <w:rPr>
          <w:rStyle w:val="Refdecomentrio"/>
        </w:rPr>
        <w:annotationRef/>
      </w:r>
      <w:r>
        <w:rPr>
          <w:b/>
          <w:bCs/>
          <w:i/>
          <w:iCs/>
          <w:color w:val="000000"/>
        </w:rPr>
        <w:t>Nota Explicativa:</w:t>
      </w:r>
      <w:r>
        <w:rPr>
          <w:i/>
          <w:iCs/>
          <w:color w:val="000000"/>
        </w:rPr>
        <w:t xml:space="preserve"> O </w:t>
      </w:r>
      <w:hyperlink r:id="rId84" w:anchor="art41" w:history="1">
        <w:r w:rsidRPr="00EB2D55">
          <w:rPr>
            <w:rStyle w:val="Hyperlink"/>
            <w:i/>
            <w:iCs/>
          </w:rPr>
          <w:t>art. 41 da Lei nº 14.195, de 26 de agosto de 2021</w:t>
        </w:r>
      </w:hyperlink>
      <w:r>
        <w:rPr>
          <w:i/>
          <w:iCs/>
          <w:color w:val="000000"/>
        </w:rPr>
        <w:t>, transformou todas as empresas individuais de responsabilidade limitada (EIRELI) existentes na data da entrada em vigor da Lei em sociedades limitadas unipessoais (SLU), independentemente de qualquer alteração em seus respectivos atos constitutivos.</w:t>
      </w:r>
    </w:p>
    <w:p w14:paraId="1B7B59AE" w14:textId="77777777" w:rsidR="00DE742E" w:rsidRDefault="00DE742E">
      <w:pPr>
        <w:pStyle w:val="Textodecomentrio"/>
      </w:pPr>
      <w:r>
        <w:rPr>
          <w:i/>
          <w:iCs/>
          <w:color w:val="000000"/>
        </w:rPr>
        <w:t xml:space="preserve">Posteriormente, o </w:t>
      </w:r>
      <w:hyperlink r:id="rId85" w:anchor="art20" w:history="1">
        <w:r w:rsidRPr="00EB2D55">
          <w:rPr>
            <w:rStyle w:val="Hyperlink"/>
            <w:i/>
            <w:iCs/>
          </w:rPr>
          <w:t>inciso VI, alíneas “a” e “b”, art. 20, da Lei nº 14.382, de 27 de junho de 2022</w:t>
        </w:r>
      </w:hyperlink>
      <w:r>
        <w:rPr>
          <w:i/>
          <w:iCs/>
          <w:color w:val="000000"/>
        </w:rPr>
        <w:t>, revogou as disposições sobre EIRELI constantes do inciso VI do caput do art. 44 e do Título I-A do Livro II da Parte Especial do Código Civil (</w:t>
      </w:r>
      <w:hyperlink r:id="rId86" w:anchor="art44" w:history="1">
        <w:r w:rsidRPr="00EB2D55">
          <w:rPr>
            <w:rStyle w:val="Hyperlink"/>
            <w:i/>
            <w:iCs/>
          </w:rPr>
          <w:t>Lei nº 10.406, de 10 de janeiro de 2002</w:t>
        </w:r>
      </w:hyperlink>
      <w:r>
        <w:rPr>
          <w:i/>
          <w:iCs/>
          <w:color w:val="000000"/>
        </w:rPr>
        <w:t>).</w:t>
      </w:r>
    </w:p>
    <w:p w14:paraId="231DEFC3" w14:textId="77777777" w:rsidR="00DE742E" w:rsidRDefault="00DE742E">
      <w:pPr>
        <w:pStyle w:val="Textodecomentrio"/>
      </w:pPr>
      <w:r>
        <w:rPr>
          <w:i/>
          <w:iCs/>
          <w:color w:val="000000"/>
        </w:rPr>
        <w:t>Diante dessa situação, orientamos os agentes de contratação da seguinte forma: se a empresa for identificada como EIRELI em seus atos constitutivos, ela deverá ser considerada como convertida em SLU, automaticamente, durante o processo de contratação. Os atos constitutivos, inclusive, deverão ser considerados regulares como EIRELI, mas a empresa deverá se comportar na contratação como uma SLU.</w:t>
      </w:r>
    </w:p>
  </w:comment>
  <w:comment w:id="57" w:author="Autor" w:initials="A">
    <w:p w14:paraId="03EBA2F0" w14:textId="77777777" w:rsidR="00DE742E" w:rsidRDefault="00DE742E">
      <w:pPr>
        <w:pStyle w:val="Textodecomentrio"/>
      </w:pPr>
      <w:r>
        <w:rPr>
          <w:rStyle w:val="Refdecomentrio"/>
        </w:rPr>
        <w:annotationRef/>
      </w:r>
      <w:r>
        <w:rPr>
          <w:b/>
          <w:bCs/>
          <w:i/>
          <w:iCs/>
          <w:color w:val="000000"/>
        </w:rPr>
        <w:t>Nota Explicativa:</w:t>
      </w:r>
      <w:r>
        <w:rPr>
          <w:i/>
          <w:iCs/>
          <w:color w:val="000000"/>
        </w:rPr>
        <w:t xml:space="preserve"> O subitem 8.12 tem como fundamento a parte final do disposto no </w:t>
      </w:r>
      <w:hyperlink r:id="rId87" w:anchor="art66" w:history="1">
        <w:r w:rsidRPr="00D46A68">
          <w:rPr>
            <w:rStyle w:val="Hyperlink"/>
            <w:i/>
            <w:iCs/>
          </w:rPr>
          <w:t>art. 66 da Lei nº 14.133, de 2021</w:t>
        </w:r>
      </w:hyperlink>
      <w:r>
        <w:rPr>
          <w:i/>
          <w:iCs/>
          <w:color w:val="000000"/>
        </w:rPr>
        <w:t>. Cabe ao órgão ou entidade analisar se a atividade relativa ao objeto a ser contratado exige registro ou autorização para funcionamento, em razão de previsão legal ou normativa. Em caso positivo, deverão ser especificados o documento a ser apresentado, o órgão competente para expedi-lo e o respectivo fundamento legal. Cite-se, como exemplo, a necessidade de registro de pessoas físicas ou jurídicas no Exército, com vistas ao exercício de qualquer atividade relativa a Produto Controlado pelo Exército (PCE), tais como a fabricação, o comércio, a importação, a exportação, a utilização e a prestação de serviços envolvendo arma de fogo, explosivo, munição, dentre outros.</w:t>
      </w:r>
    </w:p>
  </w:comment>
  <w:comment w:id="58" w:author="Autor" w:initials="A">
    <w:p w14:paraId="5B66ABAC" w14:textId="77777777" w:rsidR="00DE742E" w:rsidRDefault="00DE742E" w:rsidP="003C7829">
      <w:pPr>
        <w:pStyle w:val="Textodecomentrio"/>
        <w:rPr>
          <w:i/>
          <w:iCs/>
          <w:color w:val="000000"/>
        </w:rPr>
      </w:pPr>
      <w:r>
        <w:rPr>
          <w:rStyle w:val="Refdecomentrio"/>
        </w:rPr>
        <w:annotationRef/>
      </w:r>
      <w:r>
        <w:rPr>
          <w:b/>
          <w:bCs/>
          <w:i/>
          <w:iCs/>
          <w:color w:val="000000"/>
        </w:rPr>
        <w:t>Nota Explicativa:</w:t>
      </w:r>
      <w:r>
        <w:rPr>
          <w:i/>
          <w:iCs/>
          <w:color w:val="000000"/>
        </w:rPr>
        <w:t xml:space="preserve"> O </w:t>
      </w:r>
      <w:hyperlink r:id="rId88" w:anchor="art193" w:history="1">
        <w:r w:rsidRPr="00041455">
          <w:rPr>
            <w:rStyle w:val="Hyperlink"/>
            <w:i/>
            <w:iCs/>
          </w:rPr>
          <w:t>artigo 193 do Código Tributário Nacional (Lei nº 5.172, de 25 de outubro de 1966</w:t>
        </w:r>
      </w:hyperlink>
      <w:r>
        <w:rPr>
          <w:i/>
          <w:iCs/>
          <w:color w:val="000000"/>
        </w:rPr>
        <w:t xml:space="preserve">) preceitua que a prova da quitação de todos os tributos devidos dar-se-á no âmbito da Fazenda Pública interessada, “relativos à atividade em cujo exercício contrata ou concorre”. Nessa mesma linha, o </w:t>
      </w:r>
      <w:hyperlink r:id="rId89" w:anchor="art68" w:history="1">
        <w:r w:rsidRPr="00041455">
          <w:rPr>
            <w:rStyle w:val="Hyperlink"/>
            <w:i/>
            <w:iCs/>
          </w:rPr>
          <w:t>art. 68, inciso II, da Lei n.º 14.133, de 2021</w:t>
        </w:r>
      </w:hyperlink>
      <w:r>
        <w:rPr>
          <w:i/>
          <w:iCs/>
          <w:color w:val="000000"/>
        </w:rPr>
        <w:t>, estabelece a exigência de “inscrição no cadastro de contribuintes estadual e/ou municipal, se houver, relativo ao domicílio ou sede do licitante, pertinente ao seu ramo de atividade e compatível com o objeto contratual”. Dessa forma, a prova de inscrição no cadastro de contribuintes estadual ou municipal e a prova de regularidade fiscal correspondente deve levar em conta a natureza da atividade objeto da contratação e o âmbito da tributação sobre ele incidente:  tratando-se de serviços em geral, incide o ISS, tributo de competência municipal, ao passo que, para aquisições incide o ICMS, tributo de competência estadual.</w:t>
      </w:r>
    </w:p>
    <w:p w14:paraId="62035EED" w14:textId="69970F00" w:rsidR="00DE742E" w:rsidRDefault="00DE742E" w:rsidP="003C7829">
      <w:pPr>
        <w:pStyle w:val="Textodecomentrio"/>
        <w:rPr>
          <w:i/>
          <w:iCs/>
          <w:color w:val="000000"/>
        </w:rPr>
      </w:pPr>
      <w:r>
        <w:rPr>
          <w:i/>
          <w:iCs/>
          <w:color w:val="000000"/>
        </w:rPr>
        <w:t>Exceções: serviços de telecomunicações, de transporte interestadual e intermunicipal são tributados por ICMS, conforme art. 155, II da Constituição Federal.</w:t>
      </w:r>
    </w:p>
    <w:p w14:paraId="1AC1D90D" w14:textId="2A7C7822" w:rsidR="00DE742E" w:rsidRDefault="00DE742E" w:rsidP="003C7829">
      <w:pPr>
        <w:pStyle w:val="Textodecomentrio"/>
      </w:pPr>
      <w:r>
        <w:rPr>
          <w:i/>
          <w:iCs/>
          <w:color w:val="000000"/>
        </w:rPr>
        <w:t xml:space="preserve">A Lista de Serviços anexa à </w:t>
      </w:r>
      <w:r w:rsidRPr="00C3764B">
        <w:rPr>
          <w:i/>
          <w:iCs/>
          <w:color w:val="000000"/>
        </w:rPr>
        <w:t>Lei Complementar 116, de 2003, que disciplina o Imposto Sobre Serviços de Qualquer Natureza (ISSQN)</w:t>
      </w:r>
      <w:r>
        <w:rPr>
          <w:i/>
          <w:iCs/>
          <w:color w:val="000000"/>
        </w:rPr>
        <w:t xml:space="preserve">, prevê alguns serviços que envolvem o fornecimento de mercadorias, peças, partes empregadas, comida ou bebidas também são tributados pelo ICMS. Como exemplos, os serviços de manutenção e conservação de máquinas, veículos, aparelhos </w:t>
      </w:r>
      <w:r>
        <w:rPr>
          <w:i/>
          <w:iCs/>
          <w:color w:val="000000"/>
        </w:rPr>
        <w:t>etc (itens 14.01 e 14.03), em relação às peças e partes empregadas, e o serviço de organização de festas, recepções e bufê (item 17.11), em relação à alimentação e bebidas. Cabe ao órgão aferir as hipóteses excepcionas em que tanto a regularidade municipal como a estadual/Distrital deverão ser exigidas.</w:t>
      </w:r>
    </w:p>
  </w:comment>
  <w:comment w:id="60" w:author="Autor" w:initials="A">
    <w:p w14:paraId="7351B2CC" w14:textId="77777777" w:rsidR="00DE742E" w:rsidRDefault="00DE742E" w:rsidP="004F5A39">
      <w:pPr>
        <w:pStyle w:val="Textodecomentrio"/>
      </w:pPr>
      <w:r>
        <w:rPr>
          <w:rStyle w:val="Refdecomentrio"/>
        </w:rPr>
        <w:annotationRef/>
      </w:r>
      <w:r>
        <w:rPr>
          <w:b/>
          <w:bCs/>
          <w:i/>
          <w:iCs/>
        </w:rPr>
        <w:t xml:space="preserve">Nota Explicativa: </w:t>
      </w:r>
      <w:r>
        <w:rPr>
          <w:i/>
          <w:iCs/>
          <w:color w:val="000000"/>
        </w:rPr>
        <w:t>A apresentação do Certificado de Condição de Microempreendedor Individual – CCMEI supre as exigências de inscrição nos cadastros fiscais, na medida em que essas informações constam no próprio Certificado.</w:t>
      </w:r>
    </w:p>
  </w:comment>
  <w:comment w:id="61" w:author="Autor" w:initials="A">
    <w:p w14:paraId="1CF44F39" w14:textId="31BA8F75" w:rsidR="005A0A57" w:rsidRDefault="00DE742E">
      <w:pPr>
        <w:pStyle w:val="Textodecomentrio"/>
        <w:rPr>
          <w:b/>
          <w:bCs/>
          <w:i/>
          <w:iCs/>
          <w:color w:val="000000"/>
        </w:rPr>
      </w:pPr>
      <w:r>
        <w:rPr>
          <w:rStyle w:val="Refdecomentrio"/>
        </w:rPr>
        <w:annotationRef/>
      </w:r>
      <w:r w:rsidR="005A0A57" w:rsidRPr="005A0A57">
        <w:rPr>
          <w:b/>
          <w:bCs/>
          <w:i/>
          <w:iCs/>
          <w:color w:val="000000"/>
        </w:rPr>
        <w:t xml:space="preserve">Nota Explicativa 1: </w:t>
      </w:r>
      <w:r w:rsidR="005A0A57" w:rsidRPr="00246FA2">
        <w:rPr>
          <w:i/>
          <w:iCs/>
          <w:color w:val="000000"/>
          <w:highlight w:val="green"/>
        </w:rPr>
        <w:t>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p w14:paraId="400A5F0C" w14:textId="1B93C99C" w:rsidR="00DE742E" w:rsidRDefault="00DE742E">
      <w:pPr>
        <w:pStyle w:val="Textodecomentrio"/>
      </w:pPr>
      <w:r>
        <w:rPr>
          <w:b/>
          <w:bCs/>
          <w:i/>
          <w:iCs/>
          <w:color w:val="000000"/>
        </w:rPr>
        <w:t xml:space="preserve">Nota Explicativa </w:t>
      </w:r>
      <w:r w:rsidR="00246FA2">
        <w:rPr>
          <w:b/>
          <w:bCs/>
          <w:i/>
          <w:iCs/>
          <w:color w:val="000000"/>
        </w:rPr>
        <w:t>2</w:t>
      </w:r>
      <w:r>
        <w:rPr>
          <w:b/>
          <w:bCs/>
          <w:i/>
          <w:iCs/>
          <w:color w:val="000000"/>
        </w:rPr>
        <w:t xml:space="preserve">: </w:t>
      </w:r>
      <w:r>
        <w:rPr>
          <w:i/>
          <w:iCs/>
          <w:color w:val="000000"/>
        </w:rPr>
        <w:t xml:space="preserve">A Administração deve examinar, diante do caso concreto, se o objeto da contratação demanda a exigência de todos os requisitos de habilitação apresentados neste modelo, levando-se em consideração o vulto e/ou a complexidade e a essencialidade do objeto, bem como os riscos decorrentes de sua paralisação em função da eventual incapacidade econômica da contratada em suportar os deveres contratuais, excluindo-se o que entender excessivo. Nesse sentido, a exigência pode restringir-se a alguns itens, como, por exemplo, somente aos itens não exclusivos a microempresa e empresas de pequeno porte, ou mesmo não ser exigida para nenhum deles, caso em que deve ser suprimida. Conforme Nota Explicativa do início deste tópico, a exigência de qualificação técnica e econômica nas circunstâncias previstas no </w:t>
      </w:r>
      <w:hyperlink r:id="rId90" w:anchor="art70" w:history="1">
        <w:r w:rsidRPr="00502854">
          <w:rPr>
            <w:rStyle w:val="Hyperlink"/>
            <w:i/>
            <w:iCs/>
          </w:rPr>
          <w:t>art. 70, III da Lei n.º 14.133, de 2021</w:t>
        </w:r>
      </w:hyperlink>
      <w:r>
        <w:rPr>
          <w:i/>
          <w:iCs/>
          <w:color w:val="000000"/>
        </w:rPr>
        <w:t xml:space="preserve">, deve ser excepcional e justificada, à luz do </w:t>
      </w:r>
      <w:hyperlink r:id="rId91" w:history="1">
        <w:r w:rsidRPr="00502854">
          <w:rPr>
            <w:rStyle w:val="Hyperlink"/>
            <w:i/>
            <w:iCs/>
          </w:rPr>
          <w:t>art. 37, XXI, da Constituição Federal.</w:t>
        </w:r>
      </w:hyperlink>
    </w:p>
    <w:p w14:paraId="647F39C0" w14:textId="0B31DCE1" w:rsidR="00DE742E" w:rsidRDefault="00DE742E" w:rsidP="003C7829">
      <w:pPr>
        <w:pStyle w:val="Textodecomentrio"/>
      </w:pPr>
      <w:r>
        <w:rPr>
          <w:b/>
          <w:bCs/>
          <w:i/>
          <w:iCs/>
          <w:color w:val="000000"/>
        </w:rPr>
        <w:t xml:space="preserve">Nota Explicativa </w:t>
      </w:r>
      <w:r w:rsidR="00246FA2">
        <w:rPr>
          <w:b/>
          <w:bCs/>
          <w:i/>
          <w:iCs/>
          <w:color w:val="000000"/>
        </w:rPr>
        <w:t>3</w:t>
      </w:r>
      <w:r>
        <w:rPr>
          <w:b/>
          <w:bCs/>
          <w:i/>
          <w:iCs/>
          <w:color w:val="000000"/>
        </w:rPr>
        <w:t xml:space="preserve">: </w:t>
      </w:r>
      <w:r>
        <w:rPr>
          <w:i/>
          <w:iCs/>
          <w:color w:val="000000"/>
        </w:rPr>
        <w:t>É possível adotar critérios de habilitação econômico-financeira com requisitos diferenciados, estabelecidos conforme as peculiaridades do objeto, com justificativa do percentual adotado nos autos do proce</w:t>
      </w:r>
      <w:r w:rsidR="000237A8">
        <w:rPr>
          <w:i/>
          <w:iCs/>
          <w:color w:val="000000"/>
        </w:rPr>
        <w:t>sso</w:t>
      </w:r>
      <w:r>
        <w:rPr>
          <w:i/>
          <w:iCs/>
          <w:color w:val="000000"/>
        </w:rPr>
        <w:t>.</w:t>
      </w:r>
    </w:p>
  </w:comment>
  <w:comment w:id="62" w:author="Autor" w:initials="A">
    <w:p w14:paraId="17196D3C"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Não podem ser cumulativas as exigências de capital mínimo e de patrimônio líquido mínimo, razão pela qual a Administração deverá escolher motivadamente entre uma das duas opções.</w:t>
      </w:r>
    </w:p>
    <w:p w14:paraId="458058F5" w14:textId="77777777" w:rsidR="00DE742E" w:rsidRDefault="00DE742E">
      <w:pPr>
        <w:pStyle w:val="Textodecomentrio"/>
      </w:pPr>
      <w:r>
        <w:rPr>
          <w:b/>
          <w:bCs/>
          <w:i/>
          <w:iCs/>
          <w:color w:val="000000"/>
        </w:rPr>
        <w:t>Nota Explicativa 2:</w:t>
      </w:r>
      <w:r>
        <w:rPr>
          <w:i/>
          <w:iCs/>
          <w:color w:val="000000"/>
        </w:rPr>
        <w:t xml:space="preserve"> A fixação do percentual se insere na esfera de atuação discricionária da Administração até o limite legal de 10% (dez por cento) do valor estimado da contratação e deve ser proporcional aos riscos que a inexecução total ou parcial do contrato poderá acarretar para a Administração, considerando-se, entre outros fatores, o valor do contrato, a essencialidade do objeto, o tempo de duração do contrato. </w:t>
      </w:r>
    </w:p>
    <w:p w14:paraId="6A59CE61" w14:textId="77777777" w:rsidR="00DE742E" w:rsidRDefault="00DE742E" w:rsidP="004F5A39">
      <w:pPr>
        <w:pStyle w:val="Textodecomentrio"/>
      </w:pPr>
      <w:r>
        <w:rPr>
          <w:i/>
          <w:iCs/>
          <w:color w:val="000000"/>
        </w:rPr>
        <w:t>A sondagem do mercado se afigura importante, a fim de obter dados sobre o porte das empresas que atuam na área objeto da contratação. Ressalte-se que, se o referido percentual for fixado em seu mais alto patamar e o valor total estimado da contratação também for significativo, trará como consequência a necessidade de comprovação de patrimônio líquido elevado, o que poderá resultar na restrição à participação de interessados no certame, em especial, de microempresas ou empresas de pequeno porte, podendo ferir o princípio constitucional de incentivo a essas unidades empresariais. Por essa razão, é indispensável avaliação técnica sobre o assunto.</w:t>
      </w:r>
    </w:p>
  </w:comment>
  <w:comment w:id="63" w:author="Autor" w:initials="A">
    <w:p w14:paraId="611413B8" w14:textId="77777777" w:rsidR="00DE742E" w:rsidRDefault="00DE742E" w:rsidP="003C7829">
      <w:pPr>
        <w:pStyle w:val="Textodecomentrio"/>
      </w:pPr>
      <w:r>
        <w:rPr>
          <w:rStyle w:val="Refdecomentrio"/>
        </w:rPr>
        <w:annotationRef/>
      </w:r>
      <w:r>
        <w:rPr>
          <w:b/>
          <w:bCs/>
          <w:i/>
          <w:iCs/>
          <w:color w:val="000000"/>
        </w:rPr>
        <w:t>Nota Explicativa:</w:t>
      </w:r>
      <w:r>
        <w:rPr>
          <w:b/>
          <w:bCs/>
          <w:color w:val="000000"/>
        </w:rPr>
        <w:t xml:space="preserve"> </w:t>
      </w:r>
      <w:r>
        <w:rPr>
          <w:color w:val="000000"/>
        </w:rPr>
        <w:t xml:space="preserve">A previsão do subitem 8.28 decorre do disposto no </w:t>
      </w:r>
      <w:hyperlink r:id="rId92" w:anchor="art69§1" w:history="1">
        <w:r w:rsidRPr="008A0ADE">
          <w:rPr>
            <w:rStyle w:val="Hyperlink"/>
            <w:i/>
            <w:iCs/>
          </w:rPr>
          <w:t>art. 69, §1º da Lei nº 14.133, de 2021</w:t>
        </w:r>
      </w:hyperlink>
      <w:r>
        <w:rPr>
          <w:color w:val="000000"/>
        </w:rPr>
        <w:t>, podendo a Administração optar por tal disposição, desde que justificadamente.</w:t>
      </w:r>
    </w:p>
  </w:comment>
  <w:comment w:id="64" w:author="Autor" w:initials="A">
    <w:p w14:paraId="385A6F13" w14:textId="77777777" w:rsidR="00DE742E" w:rsidRDefault="00DE742E" w:rsidP="004F5A39">
      <w:pPr>
        <w:pStyle w:val="Textodecomentrio"/>
      </w:pPr>
      <w:r>
        <w:rPr>
          <w:rStyle w:val="Refdecomentrio"/>
        </w:rPr>
        <w:annotationRef/>
      </w:r>
      <w:r>
        <w:rPr>
          <w:b/>
          <w:bCs/>
          <w:i/>
          <w:iCs/>
          <w:color w:val="000000"/>
        </w:rPr>
        <w:t xml:space="preserve">Nota Explicativa: </w:t>
      </w:r>
      <w:r>
        <w:rPr>
          <w:i/>
          <w:iCs/>
          <w:color w:val="000000"/>
        </w:rPr>
        <w:t>Além de avaliar a pertinência de exigir qualificação técnica, o rigor das exigências também deve ser avaliado, promovendo-se adaptações pela área demandante ante o tipo de contratação que se pretende fazer. A redação ora apresentada visa a dispor sobre as possibilidades gerais trazidas pela lei, mas a área competente do órgão contratante deverá, NECESSARIAMENTE, ajustar TODAS as cláusulas aqui presentes à realidade de sua demanda específica, com base em justificativa do ETP.</w:t>
      </w:r>
    </w:p>
  </w:comment>
  <w:comment w:id="65" w:author="Autor" w:initials="A">
    <w:p w14:paraId="2C700AC4" w14:textId="5C29CF78" w:rsidR="00E5577B" w:rsidRDefault="00E5577B">
      <w:pPr>
        <w:pStyle w:val="Textodecomentrio"/>
      </w:pPr>
      <w:r>
        <w:rPr>
          <w:rStyle w:val="Refdecomentrio"/>
        </w:rPr>
        <w:annotationRef/>
      </w:r>
      <w:r w:rsidRPr="00E5577B">
        <w:rPr>
          <w:b/>
          <w:bCs/>
        </w:rPr>
        <w:t>Nota Explicativa</w:t>
      </w:r>
      <w:r w:rsidRPr="00E5577B">
        <w:t>: 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comment>
  <w:comment w:id="66" w:author="Autor" w:initials="A">
    <w:p w14:paraId="4E17DD6D" w14:textId="77777777" w:rsidR="00DE742E" w:rsidRPr="002C5308" w:rsidRDefault="00DE742E" w:rsidP="002C5308">
      <w:r>
        <w:rPr>
          <w:rStyle w:val="Refdecomentrio"/>
        </w:rPr>
        <w:annotationRef/>
      </w:r>
      <w:r w:rsidRPr="002C5308">
        <w:rPr>
          <w:b/>
          <w:bCs/>
          <w:i/>
          <w:iCs/>
        </w:rPr>
        <w:t>Nota Explicativa</w:t>
      </w:r>
      <w:r w:rsidRPr="002C5308">
        <w:rPr>
          <w:i/>
          <w:iCs/>
        </w:rPr>
        <w:t>: Conforme exposto na Nota Explicativa sobre os requisitos da contratação – vistoria – essa declaração só deve ser exigida caso tenha sido considerada imprescindível a avaliação prévia do local de execução para o conhecimento pleno das condições e peculiaridades do objeto a ser contratado. No entanto, como explicado naquela nota, a declaração de conhecimento das condições locais poderá ser substituída por declaração do responsável técnico acerca do conhecimento pleno das condições e peculiaridades da contratação (e não necessariamente do local).</w:t>
      </w:r>
      <w:r w:rsidRPr="002C5308">
        <w:annotationRef/>
      </w:r>
    </w:p>
    <w:p w14:paraId="65BFCF97" w14:textId="41D025C7" w:rsidR="00DE742E" w:rsidRDefault="00DE742E" w:rsidP="002C5308">
      <w:pPr>
        <w:pStyle w:val="Textodecomentrio"/>
        <w:rPr>
          <w:i/>
          <w:iCs/>
        </w:rPr>
      </w:pPr>
      <w:r w:rsidRPr="002C5308">
        <w:rPr>
          <w:i/>
          <w:iCs/>
        </w:rPr>
        <w:t>Caso essa avaliação local tenha sido considerada desnecessária, a exigência dessa declaração deve ser suprimida.</w:t>
      </w:r>
    </w:p>
    <w:p w14:paraId="69461A6F" w14:textId="77777777" w:rsidR="00DE742E" w:rsidRDefault="00DE742E" w:rsidP="002C5308">
      <w:pPr>
        <w:pStyle w:val="Textodecomentrio"/>
      </w:pPr>
    </w:p>
  </w:comment>
  <w:comment w:id="67" w:author="Autor" w:initials="A">
    <w:p w14:paraId="235B485C" w14:textId="77777777" w:rsidR="004C2872" w:rsidRPr="004C2872" w:rsidRDefault="004C2872" w:rsidP="004C2872">
      <w:pPr>
        <w:pStyle w:val="NormalWeb"/>
        <w:shd w:val="clear" w:color="auto" w:fill="FFFFFF"/>
        <w:spacing w:before="0" w:beforeAutospacing="0" w:after="0" w:afterAutospacing="0"/>
        <w:rPr>
          <w:rFonts w:ascii="Segoe UI" w:eastAsia="Times New Roman" w:hAnsi="Segoe UI" w:cs="Segoe UI"/>
          <w:color w:val="333333"/>
          <w:sz w:val="18"/>
          <w:szCs w:val="18"/>
        </w:rPr>
      </w:pPr>
      <w:r>
        <w:rPr>
          <w:rStyle w:val="Refdecomentrio"/>
        </w:rPr>
        <w:annotationRef/>
      </w:r>
      <w:r w:rsidRPr="004C2872">
        <w:rPr>
          <w:rFonts w:ascii="Segoe UI" w:eastAsia="Times New Roman" w:hAnsi="Segoe UI" w:cs="Segoe UI"/>
          <w:b/>
          <w:bCs/>
          <w:i/>
          <w:iCs/>
          <w:color w:val="000000"/>
          <w:sz w:val="18"/>
          <w:szCs w:val="18"/>
        </w:rPr>
        <w:t>Nota explicativa:</w:t>
      </w:r>
      <w:r w:rsidRPr="004C2872">
        <w:rPr>
          <w:rFonts w:ascii="Segoe UI" w:eastAsia="Times New Roman" w:hAnsi="Segoe UI" w:cs="Segoe UI"/>
          <w:i/>
          <w:iCs/>
          <w:color w:val="000000"/>
          <w:sz w:val="18"/>
          <w:szCs w:val="18"/>
        </w:rPr>
        <w:t xml:space="preserve"> A exigência do só deve ser formulada quando, por determinação legal, o exercício de determinada atividade afeta ao objeto contratual esteja sujeita à fiscalização da entidade profissional competente, a ser indicada expressamente no dispositivo. </w:t>
      </w:r>
    </w:p>
    <w:p w14:paraId="7FF3B6A7" w14:textId="77777777" w:rsidR="004C2872" w:rsidRPr="004C2872" w:rsidRDefault="004C2872" w:rsidP="004C2872">
      <w:pPr>
        <w:shd w:val="clear" w:color="auto" w:fill="FFFFFF"/>
        <w:rPr>
          <w:rFonts w:ascii="Segoe UI" w:eastAsia="Times New Roman" w:hAnsi="Segoe UI" w:cs="Segoe UI"/>
          <w:color w:val="333333"/>
          <w:sz w:val="18"/>
          <w:szCs w:val="18"/>
        </w:rPr>
      </w:pPr>
      <w:r w:rsidRPr="004C2872">
        <w:rPr>
          <w:rFonts w:ascii="Segoe UI" w:eastAsia="Times New Roman" w:hAnsi="Segoe UI" w:cs="Segoe UI"/>
          <w:i/>
          <w:iCs/>
          <w:color w:val="000000"/>
          <w:sz w:val="18"/>
          <w:szCs w:val="18"/>
        </w:rPr>
        <w:t>Quando não existir determinação legal atrelando o exercício de determinada atividade ao correspondente conselho de fiscalização profissional, a exigência de registro ou inscrição, para fim de habilitação, torna-se inaplicável. Nessas situações, o referido subitem deve ser excluído.</w:t>
      </w:r>
    </w:p>
    <w:p w14:paraId="4F8A7E78" w14:textId="0F22ABB2" w:rsidR="004C2872" w:rsidRDefault="004C2872">
      <w:pPr>
        <w:pStyle w:val="Textodecomentrio"/>
      </w:pPr>
    </w:p>
  </w:comment>
  <w:comment w:id="68" w:author="Autor" w:initials="A">
    <w:p w14:paraId="024430FD" w14:textId="77777777" w:rsidR="00717D4C" w:rsidRPr="00717D4C" w:rsidRDefault="00717D4C" w:rsidP="00717D4C">
      <w:pPr>
        <w:pStyle w:val="NormalWeb"/>
        <w:shd w:val="clear" w:color="auto" w:fill="FFFFFF"/>
        <w:spacing w:before="0" w:beforeAutospacing="0" w:after="0" w:afterAutospacing="0"/>
        <w:rPr>
          <w:rFonts w:ascii="Segoe UI" w:eastAsia="Times New Roman" w:hAnsi="Segoe UI" w:cs="Segoe UI"/>
          <w:color w:val="333333"/>
          <w:sz w:val="18"/>
          <w:szCs w:val="18"/>
        </w:rPr>
      </w:pPr>
      <w:r>
        <w:rPr>
          <w:rStyle w:val="Refdecomentrio"/>
        </w:rPr>
        <w:annotationRef/>
      </w:r>
      <w:r w:rsidRPr="00717D4C">
        <w:rPr>
          <w:rFonts w:ascii="Segoe UI" w:eastAsia="Times New Roman" w:hAnsi="Segoe UI" w:cs="Segoe UI"/>
          <w:b/>
          <w:bCs/>
          <w:i/>
          <w:iCs/>
          <w:color w:val="000000"/>
          <w:sz w:val="18"/>
          <w:szCs w:val="18"/>
        </w:rPr>
        <w:t>Nota explicativa:</w:t>
      </w:r>
      <w:r w:rsidRPr="00717D4C">
        <w:rPr>
          <w:rFonts w:ascii="Segoe UI" w:eastAsia="Times New Roman" w:hAnsi="Segoe UI" w:cs="Segoe UI"/>
          <w:i/>
          <w:iCs/>
          <w:color w:val="000000"/>
          <w:sz w:val="18"/>
          <w:szCs w:val="18"/>
        </w:rPr>
        <w:t xml:space="preserve"> A exigência do só deve ser formulada quando, por determinação legal, o exercício de determinada atividade afeta ao objeto contratual esteja sujeita à fiscalização da entidade profissional competente, a ser indicada expressamente no dispositivo. </w:t>
      </w:r>
    </w:p>
    <w:p w14:paraId="0D1818EE" w14:textId="77777777" w:rsidR="00717D4C" w:rsidRPr="00717D4C" w:rsidRDefault="00717D4C" w:rsidP="00717D4C">
      <w:pPr>
        <w:shd w:val="clear" w:color="auto" w:fill="FFFFFF"/>
        <w:rPr>
          <w:rFonts w:ascii="Segoe UI" w:eastAsia="Times New Roman" w:hAnsi="Segoe UI" w:cs="Segoe UI"/>
          <w:color w:val="333333"/>
          <w:sz w:val="18"/>
          <w:szCs w:val="18"/>
        </w:rPr>
      </w:pPr>
      <w:r w:rsidRPr="00717D4C">
        <w:rPr>
          <w:rFonts w:ascii="Segoe UI" w:eastAsia="Times New Roman" w:hAnsi="Segoe UI" w:cs="Segoe UI"/>
          <w:i/>
          <w:iCs/>
          <w:color w:val="000000"/>
          <w:sz w:val="18"/>
          <w:szCs w:val="18"/>
        </w:rPr>
        <w:t>Quando não existir determinação legal atrelando o exercício de determinada atividade ao correspondente conselho de fiscalização profissional, a exigência de registro ou inscrição, para fim de habilitação, torna-se inaplicável. Nessas situações, o referido subitem deve ser excluído.</w:t>
      </w:r>
    </w:p>
    <w:p w14:paraId="39B8B69E" w14:textId="7E428F0E" w:rsidR="00717D4C" w:rsidRDefault="00717D4C">
      <w:pPr>
        <w:pStyle w:val="Textodecomentrio"/>
      </w:pPr>
    </w:p>
  </w:comment>
  <w:comment w:id="69" w:author="Autor" w:initials="A">
    <w:p w14:paraId="38747D43" w14:textId="77777777"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Refdecomentrio"/>
        </w:rPr>
        <w:annotationRef/>
      </w:r>
      <w:r>
        <w:rPr>
          <w:rStyle w:val="nfase"/>
          <w:rFonts w:ascii="Segoe UI" w:hAnsi="Segoe UI" w:cs="Segoe UI"/>
          <w:b/>
          <w:bCs/>
          <w:color w:val="000000"/>
          <w:sz w:val="18"/>
          <w:szCs w:val="18"/>
        </w:rPr>
        <w:t>Nota Explicativa 1:</w:t>
      </w:r>
      <w:r>
        <w:rPr>
          <w:rStyle w:val="nfase"/>
          <w:rFonts w:ascii="Segoe UI" w:hAnsi="Segoe UI" w:cs="Segoe UI"/>
          <w:color w:val="000000"/>
          <w:sz w:val="18"/>
          <w:szCs w:val="18"/>
        </w:rPr>
        <w:t xml:space="preserve"> A essência da capacidade operacional é procurar identificar se a futura contratada tem a infraestrutura empresarial e a capacidade de gestão de executar o objeto e, justamente por esse contexto, podem ser feitas exigências de comprovação de anterior execução de quantitativos mínimos (compatíveis com o objeto a ser contratado). Deste modo, é possível que essa comprovação se dê pela somatória de atestados de contratos executados realizados concomitantemente, pois da mesma forma revelam a capacidade operacional da empresa.</w:t>
      </w:r>
    </w:p>
    <w:p w14:paraId="67F6483B" w14:textId="77777777"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nfase"/>
          <w:rFonts w:ascii="Segoe UI" w:hAnsi="Segoe UI" w:cs="Segoe UI"/>
          <w:color w:val="000000"/>
          <w:sz w:val="18"/>
          <w:szCs w:val="18"/>
        </w:rPr>
        <w:t>De qualquer forma, é absolutamente fundamental que a exigência seja totalmente objetiva, indicando quantitativos precisos, para evitar dúvidas na hora da habilitação, que podem vir a comprometer o objetivo do processo, de formalizar a contratação. </w:t>
      </w:r>
    </w:p>
    <w:p w14:paraId="6E3DF7EA" w14:textId="77777777"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nfase"/>
          <w:rFonts w:ascii="Segoe UI" w:hAnsi="Segoe UI" w:cs="Segoe UI"/>
          <w:color w:val="000000"/>
          <w:sz w:val="18"/>
          <w:szCs w:val="18"/>
        </w:rPr>
        <w:t xml:space="preserve">Conforme </w:t>
      </w:r>
      <w:hyperlink r:id="rId93" w:tgtFrame="_blank" w:tooltip="http://www.planalto.gov.br/ccivil_03/_ato2019-2022/2021/lei/L14133.htm" w:history="1">
        <w:r>
          <w:rPr>
            <w:rStyle w:val="Hyperlink"/>
            <w:rFonts w:ascii="Segoe UI" w:hAnsi="Segoe UI" w:cs="Segoe UI"/>
            <w:i/>
            <w:iCs/>
            <w:color w:val="0000EE"/>
            <w:sz w:val="18"/>
            <w:szCs w:val="18"/>
          </w:rPr>
          <w:t>§2º do art. 67 da Lei nº 14.133, de 2021</w:t>
        </w:r>
      </w:hyperlink>
      <w:r>
        <w:rPr>
          <w:rStyle w:val="nfase"/>
          <w:rFonts w:ascii="Segoe UI" w:hAnsi="Segoe UI" w:cs="Segoe UI"/>
          <w:color w:val="000000"/>
          <w:sz w:val="18"/>
          <w:szCs w:val="18"/>
        </w:rPr>
        <w:t>, “será admitida a exigência de atestados com quantidades mínimas de até 50% (cinquenta por cento) das parcelas de que trata o referido parágrafo, vedadas limitações de tempo e de locais específicos relativas aos atestados”. Além disso, registre-se que só é possível a exigência de atestado quanto às parcelas de maior relevância, entendidas essas como as que possuem valor individual igual ou superior a 4% do valor total estimado da contratação (art. 67, §1º). </w:t>
      </w:r>
    </w:p>
    <w:p w14:paraId="5A5CCF35" w14:textId="78320538"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nfase"/>
          <w:rFonts w:ascii="Segoe UI" w:hAnsi="Segoe UI" w:cs="Segoe UI"/>
          <w:b/>
          <w:bCs/>
          <w:color w:val="000000"/>
          <w:sz w:val="18"/>
          <w:szCs w:val="18"/>
        </w:rPr>
        <w:t xml:space="preserve">Nota Explicativa 2: </w:t>
      </w:r>
      <w:r>
        <w:rPr>
          <w:rStyle w:val="nfase"/>
          <w:rFonts w:ascii="Segoe UI" w:hAnsi="Segoe UI" w:cs="Segoe UI"/>
          <w:color w:val="000000"/>
          <w:sz w:val="18"/>
          <w:szCs w:val="18"/>
        </w:rPr>
        <w:t xml:space="preserve">Os requisitos de qualificação técnica são aplicáveis a todos os </w:t>
      </w:r>
      <w:r w:rsidR="000237A8" w:rsidRPr="000237A8">
        <w:rPr>
          <w:rStyle w:val="nfase"/>
          <w:rFonts w:ascii="Segoe UI" w:hAnsi="Segoe UI" w:cs="Segoe UI"/>
          <w:color w:val="000000"/>
          <w:sz w:val="18"/>
          <w:szCs w:val="18"/>
          <w:highlight w:val="green"/>
        </w:rPr>
        <w:t>interessados</w:t>
      </w:r>
      <w:r>
        <w:rPr>
          <w:rStyle w:val="nfase"/>
          <w:rFonts w:ascii="Segoe UI" w:hAnsi="Segoe UI" w:cs="Segoe UI"/>
          <w:color w:val="000000"/>
          <w:sz w:val="18"/>
          <w:szCs w:val="18"/>
        </w:rPr>
        <w:t xml:space="preserve">, inclusive pessoas físicas, conforme inciso I do </w:t>
      </w:r>
      <w:hyperlink r:id="rId94" w:tgtFrame="_blank" w:tooltip="https://www.gov.br/compras/pt-br/acesso-a-informacao/legislacao/instrucoes-normativas/instrucao-normativa-seges-me-no-116-de-21-de-dezembro-de-2021" w:history="1">
        <w:r>
          <w:rPr>
            <w:rStyle w:val="Hyperlink"/>
            <w:rFonts w:ascii="Segoe UI" w:hAnsi="Segoe UI" w:cs="Segoe UI"/>
            <w:i/>
            <w:iCs/>
            <w:color w:val="0000EE"/>
            <w:sz w:val="18"/>
            <w:szCs w:val="18"/>
          </w:rPr>
          <w:t>art. 5º da Instrução Normativa Seges/ME nº 116, de 2021</w:t>
        </w:r>
      </w:hyperlink>
      <w:r>
        <w:rPr>
          <w:rStyle w:val="nfase"/>
          <w:rFonts w:ascii="Segoe UI" w:hAnsi="Segoe UI" w:cs="Segoe UI"/>
          <w:color w:val="000000"/>
          <w:sz w:val="18"/>
          <w:szCs w:val="18"/>
        </w:rPr>
        <w:t>.</w:t>
      </w:r>
    </w:p>
    <w:p w14:paraId="35860031" w14:textId="6C9A4A73"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nfase"/>
          <w:rFonts w:ascii="Segoe UI" w:hAnsi="Segoe UI" w:cs="Segoe UI"/>
          <w:b/>
          <w:bCs/>
          <w:color w:val="000000"/>
          <w:sz w:val="18"/>
          <w:szCs w:val="18"/>
        </w:rPr>
        <w:t xml:space="preserve">Nota Explicativa 3: </w:t>
      </w:r>
      <w:r>
        <w:rPr>
          <w:rStyle w:val="nfase"/>
          <w:rFonts w:ascii="Segoe UI" w:hAnsi="Segoe UI" w:cs="Segoe UI"/>
          <w:color w:val="000000"/>
          <w:sz w:val="18"/>
          <w:szCs w:val="18"/>
        </w:rPr>
        <w:t xml:space="preserve">Caso seja permitida a subcontratação de fornecimento com aspectos técnicos específicos, poderá ser admitida a apresentação de atestados relativos a potencial subcontratado, limitado a 25% do objeto, conforme </w:t>
      </w:r>
      <w:hyperlink r:id="rId95" w:tgtFrame="_blank" w:tooltip="http://www.planalto.gov.br/ccivil_03/_ato2019-2022/2021/lei/L14133.htm" w:history="1">
        <w:r>
          <w:rPr>
            <w:rStyle w:val="Hyperlink"/>
            <w:rFonts w:ascii="Segoe UI" w:hAnsi="Segoe UI" w:cs="Segoe UI"/>
            <w:i/>
            <w:iCs/>
            <w:color w:val="0000EE"/>
            <w:sz w:val="18"/>
            <w:szCs w:val="18"/>
          </w:rPr>
          <w:t>art. 67, §9º da Lei nº 14.133, de 2021.</w:t>
        </w:r>
      </w:hyperlink>
    </w:p>
    <w:p w14:paraId="70C22CC4" w14:textId="77777777"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nfase"/>
          <w:rFonts w:ascii="Segoe UI" w:hAnsi="Segoe UI" w:cs="Segoe UI"/>
          <w:b/>
          <w:bCs/>
          <w:color w:val="000000"/>
          <w:sz w:val="18"/>
          <w:szCs w:val="18"/>
        </w:rPr>
        <w:t>Em sendo esse o caso do processo, recomenda-se inserir a seguinte disposição: </w:t>
      </w:r>
    </w:p>
    <w:p w14:paraId="643C5AA7" w14:textId="77777777" w:rsidR="004C2872" w:rsidRDefault="004C2872" w:rsidP="004C2872">
      <w:pPr>
        <w:pStyle w:val="NormalWeb"/>
        <w:shd w:val="clear" w:color="auto" w:fill="FFFFFF"/>
        <w:spacing w:before="0" w:beforeAutospacing="0" w:after="0" w:afterAutospacing="0"/>
        <w:rPr>
          <w:rFonts w:ascii="Segoe UI" w:hAnsi="Segoe UI" w:cs="Segoe UI"/>
          <w:color w:val="333333"/>
          <w:sz w:val="18"/>
          <w:szCs w:val="18"/>
        </w:rPr>
      </w:pPr>
      <w:r>
        <w:rPr>
          <w:rStyle w:val="nfase"/>
          <w:rFonts w:ascii="Segoe UI" w:hAnsi="Segoe UI" w:cs="Segoe UI"/>
          <w:b/>
          <w:bCs/>
          <w:color w:val="000000"/>
          <w:sz w:val="18"/>
          <w:szCs w:val="18"/>
        </w:rPr>
        <w:t>8.31.x: Será admitida a apresentação de atestados relativos a potencial subcontratado em relação à parcela do fornecimento de.... ..., cuja subcontratação foi expressamente autorizada no tópico pertinente.</w:t>
      </w:r>
    </w:p>
    <w:p w14:paraId="1920E8E8" w14:textId="1E93D1E4" w:rsidR="004C2872" w:rsidRDefault="004C2872">
      <w:pPr>
        <w:pStyle w:val="Textodecomentrio"/>
      </w:pPr>
    </w:p>
  </w:comment>
  <w:comment w:id="70" w:author="Autor" w:initials="A">
    <w:p w14:paraId="66786C68"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O subitem 8.30.2 deverá ser incluído caso seja formulada exigência de quantitativos mínimos do serviço a serem comprovados por meio dos atestados. O somatório de atestados apenas poderá ser afastado de forma justificada, já que constitui medida restritiva da competição na dispensa eletrônica.  </w:t>
      </w:r>
    </w:p>
    <w:p w14:paraId="34E3AEFE" w14:textId="77777777" w:rsidR="00DE742E" w:rsidRDefault="00DE742E">
      <w:pPr>
        <w:pStyle w:val="Textodecomentrio"/>
      </w:pPr>
      <w:r>
        <w:rPr>
          <w:b/>
          <w:bCs/>
          <w:i/>
          <w:iCs/>
          <w:color w:val="000000"/>
        </w:rPr>
        <w:t xml:space="preserve">Nota Explicativa 2: </w:t>
      </w:r>
      <w:r>
        <w:rPr>
          <w:i/>
          <w:iCs/>
          <w:color w:val="000000"/>
        </w:rPr>
        <w:t>A essência da capacidade operacional é procurar identificar se a futura contratada tem a infraestrutura empresarial e a capacidade de gestão de executar o objeto e, justamente por esse contexto, podem ser feitas exigências de comprovação de anterior execução de quantitativos mínimos (compatíveis com o objeto a ser contratado). Deste modo, é possível que essa comprovação se dê pela somatória de atestados de contratos executados realizados concomitantemente, pois da mesma forma revelam a capacidade operacional da empresa.</w:t>
      </w:r>
    </w:p>
    <w:p w14:paraId="1DBD1E9E" w14:textId="77777777" w:rsidR="00DE742E" w:rsidRDefault="00DE742E">
      <w:pPr>
        <w:pStyle w:val="Textodecomentrio"/>
      </w:pPr>
      <w:r>
        <w:rPr>
          <w:i/>
          <w:iCs/>
          <w:color w:val="000000"/>
        </w:rPr>
        <w:t xml:space="preserve">De qualquer forma, é absolutamente fundamental que a exigência seja totalmente objetiva, indicando quantitativos precisos, para evitar dúvidas na hora da habilitação, que podem vir a comprometer o objetivo do processo, de formalizar a contratação. </w:t>
      </w:r>
    </w:p>
    <w:p w14:paraId="7B4C4CCA" w14:textId="77777777" w:rsidR="00DE742E" w:rsidRDefault="00DE742E">
      <w:pPr>
        <w:pStyle w:val="Textodecomentrio"/>
      </w:pPr>
      <w:r>
        <w:rPr>
          <w:i/>
          <w:iCs/>
          <w:color w:val="000000"/>
        </w:rPr>
        <w:t xml:space="preserve">Conforme </w:t>
      </w:r>
      <w:hyperlink r:id="rId96" w:anchor="art67§2" w:history="1">
        <w:r w:rsidRPr="000B176E">
          <w:rPr>
            <w:rStyle w:val="Hyperlink"/>
            <w:i/>
            <w:iCs/>
          </w:rPr>
          <w:t>§2º do art. 67 da Lei nº 14.133, de 2021</w:t>
        </w:r>
      </w:hyperlink>
      <w:r>
        <w:rPr>
          <w:i/>
          <w:iCs/>
          <w:color w:val="000000"/>
        </w:rPr>
        <w:t xml:space="preserve">, “será admitida a exigência de atestados com quantidades mínimas de até 50% (cinquenta por cento) das parcelas de que trata o referido parágrafo, vedadas limitações de tempo e de locais específicos relativas aos atestados”. Além disso, registre-se que só é possível a exigência de atestado quanto às parcelas de maior relevância, entendidas essas como as que possuem valor individual igual ou superior a 4% do valor total estimado da contratação (art. 67, §1º). </w:t>
      </w:r>
    </w:p>
    <w:p w14:paraId="392AE6D5" w14:textId="0E442693" w:rsidR="00DE742E" w:rsidRDefault="00DE742E">
      <w:pPr>
        <w:pStyle w:val="Textodecomentrio"/>
      </w:pPr>
      <w:r>
        <w:rPr>
          <w:b/>
          <w:bCs/>
          <w:i/>
          <w:iCs/>
          <w:color w:val="000000"/>
        </w:rPr>
        <w:t xml:space="preserve">Nota Explicativa 3: </w:t>
      </w:r>
      <w:r>
        <w:rPr>
          <w:i/>
          <w:iCs/>
          <w:color w:val="000000"/>
        </w:rPr>
        <w:t>Os requisitos de qualificação técnica são aplicáveis a todos os</w:t>
      </w:r>
      <w:r w:rsidR="00D7582C">
        <w:rPr>
          <w:i/>
          <w:iCs/>
          <w:color w:val="000000"/>
        </w:rPr>
        <w:t xml:space="preserve"> </w:t>
      </w:r>
      <w:r w:rsidR="00D7582C" w:rsidRPr="00D7582C">
        <w:rPr>
          <w:i/>
          <w:iCs/>
          <w:color w:val="000000"/>
          <w:highlight w:val="green"/>
        </w:rPr>
        <w:t>interessados</w:t>
      </w:r>
      <w:r>
        <w:rPr>
          <w:i/>
          <w:iCs/>
          <w:color w:val="000000"/>
        </w:rPr>
        <w:t xml:space="preserve">, inclusive pessoas físicas, conforme inciso I do </w:t>
      </w:r>
      <w:hyperlink r:id="rId97" w:history="1">
        <w:r w:rsidRPr="000B176E">
          <w:rPr>
            <w:rStyle w:val="Hyperlink"/>
            <w:i/>
            <w:iCs/>
          </w:rPr>
          <w:t>art. 5º da Instrução Normativa Seges/ME nº 116, de 2021</w:t>
        </w:r>
      </w:hyperlink>
      <w:r>
        <w:rPr>
          <w:i/>
          <w:iCs/>
          <w:color w:val="000000"/>
        </w:rPr>
        <w:t>.</w:t>
      </w:r>
    </w:p>
    <w:p w14:paraId="3DE64030" w14:textId="783298FE" w:rsidR="00DE742E" w:rsidRDefault="00DE742E">
      <w:pPr>
        <w:pStyle w:val="Textodecomentrio"/>
      </w:pPr>
      <w:r>
        <w:rPr>
          <w:b/>
          <w:bCs/>
          <w:i/>
          <w:iCs/>
          <w:color w:val="000000"/>
        </w:rPr>
        <w:t xml:space="preserve">Nota Explicativa 4: </w:t>
      </w:r>
      <w:r>
        <w:rPr>
          <w:i/>
          <w:iCs/>
          <w:color w:val="000000"/>
        </w:rPr>
        <w:t xml:space="preserve">Caso seja permitida a subcontratação de fornecimento com aspectos técnicos específicos, poderá ser admitida a apresentação de atestados relativos a potencial subcontratado, limitado a 25% do objeto, conforme </w:t>
      </w:r>
      <w:hyperlink r:id="rId98" w:anchor="art67§9" w:history="1">
        <w:r w:rsidRPr="000B176E">
          <w:rPr>
            <w:rStyle w:val="Hyperlink"/>
            <w:i/>
            <w:iCs/>
          </w:rPr>
          <w:t>art. 67, §9º da Lei nº 14.133, de 2021</w:t>
        </w:r>
      </w:hyperlink>
      <w:r>
        <w:rPr>
          <w:i/>
          <w:iCs/>
          <w:color w:val="000000"/>
        </w:rPr>
        <w:t>.</w:t>
      </w:r>
    </w:p>
    <w:p w14:paraId="45393DDD" w14:textId="77777777" w:rsidR="00DE742E" w:rsidRDefault="00DE742E">
      <w:pPr>
        <w:pStyle w:val="Textodecomentrio"/>
      </w:pPr>
      <w:r>
        <w:rPr>
          <w:i/>
          <w:iCs/>
          <w:color w:val="000000"/>
        </w:rPr>
        <w:t xml:space="preserve">Em sendo esse o caso do processo, recomenda-se inserir a seguinte disposição: </w:t>
      </w:r>
    </w:p>
    <w:p w14:paraId="43DC4081" w14:textId="77777777" w:rsidR="00DE742E" w:rsidRDefault="00DE742E" w:rsidP="003C7829">
      <w:pPr>
        <w:pStyle w:val="Textodecomentrio"/>
      </w:pPr>
      <w:r>
        <w:rPr>
          <w:i/>
          <w:iCs/>
          <w:color w:val="000000"/>
        </w:rPr>
        <w:t>8.31.x: Será admitida a apresentação de atestados relativos a potencial subcontratado em relação à parcela do fornecimento de.... ..., cuja subcontratação foi expressamente autorizada no tópico pertinente.</w:t>
      </w:r>
    </w:p>
  </w:comment>
  <w:comment w:id="71" w:author="Autor" w:initials="A">
    <w:p w14:paraId="1C82CC9A" w14:textId="77777777" w:rsidR="00DE742E" w:rsidRDefault="00DE742E" w:rsidP="003C7829">
      <w:pPr>
        <w:pStyle w:val="Textodecomentrio"/>
      </w:pPr>
      <w:r>
        <w:rPr>
          <w:rStyle w:val="Refdecomentrio"/>
        </w:rPr>
        <w:annotationRef/>
      </w:r>
      <w:r>
        <w:rPr>
          <w:b/>
          <w:bCs/>
          <w:i/>
          <w:iCs/>
          <w:color w:val="000000"/>
        </w:rPr>
        <w:t>Nota Explicativa:</w:t>
      </w:r>
      <w:r>
        <w:rPr>
          <w:i/>
          <w:iCs/>
          <w:color w:val="000000"/>
        </w:rPr>
        <w:t xml:space="preserve"> Nesse sentido, o </w:t>
      </w:r>
      <w:hyperlink r:id="rId99" w:history="1">
        <w:r w:rsidRPr="00436E6D">
          <w:rPr>
            <w:rStyle w:val="Hyperlink"/>
            <w:i/>
            <w:iCs/>
          </w:rPr>
          <w:t>Parecer n. 00005/2021/CNMLC/CGU/AGU</w:t>
        </w:r>
      </w:hyperlink>
      <w:r>
        <w:rPr>
          <w:i/>
          <w:iCs/>
          <w:color w:val="000000"/>
        </w:rPr>
        <w:t xml:space="preserve"> fixou que “se a filial pode até mesmo executar uma contratação formalizada com a matriz, não restam motivos para entender que os atestados de capacitação técnica emitidos em favor de uma não possam ser aproveitados pela outra, haja vista serem ambas rigorosamente a mesma empresa.” Vale observar que referido entendimento se inspirou na </w:t>
      </w:r>
      <w:hyperlink r:id="rId100" w:history="1">
        <w:r w:rsidRPr="00436E6D">
          <w:rPr>
            <w:rStyle w:val="Hyperlink"/>
            <w:i/>
            <w:iCs/>
          </w:rPr>
          <w:t>ORIENTAÇÃO NORMATIVA Nº 66, DE 29 DE MAIO DE 2020.</w:t>
        </w:r>
      </w:hyperlink>
    </w:p>
  </w:comment>
  <w:comment w:id="72" w:author="Autor" w:initials="A">
    <w:p w14:paraId="6DA9F3BE" w14:textId="77777777" w:rsidR="00DE742E" w:rsidRDefault="00DE742E" w:rsidP="003C7829">
      <w:pPr>
        <w:pStyle w:val="Textodecomentrio"/>
      </w:pPr>
      <w:r>
        <w:rPr>
          <w:rStyle w:val="Refdecomentrio"/>
        </w:rPr>
        <w:annotationRef/>
      </w:r>
      <w:r>
        <w:rPr>
          <w:b/>
          <w:bCs/>
          <w:i/>
          <w:iCs/>
          <w:color w:val="000000"/>
        </w:rPr>
        <w:t>Nota Explicativa:</w:t>
      </w:r>
      <w:r>
        <w:rPr>
          <w:i/>
          <w:iCs/>
          <w:color w:val="000000"/>
        </w:rPr>
        <w:t xml:space="preserve"> Eventuais requisitos de qualificação técnica previstos em lei específica e que incidam sobre a atividade objeto da contratação, deverão ser indicados no item 8.30.5, com fundamento no </w:t>
      </w:r>
      <w:hyperlink r:id="rId101" w:anchor="art67" w:history="1">
        <w:r w:rsidRPr="00135B55">
          <w:rPr>
            <w:rStyle w:val="Hyperlink"/>
            <w:i/>
            <w:iCs/>
          </w:rPr>
          <w:t>art. 67, inciso IV, da Lei nº 14.133, de 2021</w:t>
        </w:r>
      </w:hyperlink>
      <w:r>
        <w:rPr>
          <w:i/>
          <w:iCs/>
          <w:color w:val="000000"/>
        </w:rPr>
        <w:t xml:space="preserve">. Cita-se, exemplificativamente, a exigência, dentre os documentos de habilitação técnica, da chamada Autorização Especial, emitida pela Agência Nacional de Vigilância Sanitária – Anvisa, nas contratações para aquisição de medicamentos sujeitos a controle especial, com base na </w:t>
      </w:r>
      <w:hyperlink r:id="rId102" w:history="1">
        <w:r w:rsidRPr="00135B55">
          <w:rPr>
            <w:rStyle w:val="Hyperlink"/>
            <w:i/>
            <w:iCs/>
          </w:rPr>
          <w:t>Lei n.º 6.360, de 23 de setembro de 1976</w:t>
        </w:r>
      </w:hyperlink>
      <w:r>
        <w:rPr>
          <w:i/>
          <w:iCs/>
          <w:color w:val="000000"/>
        </w:rPr>
        <w:t>, e na Resolução da Diretoria Colegiada da RDC/Anvisa nº 16, de 1º de abril de 2014.</w:t>
      </w:r>
    </w:p>
  </w:comment>
  <w:comment w:id="73" w:author="Autor" w:initials="A">
    <w:p w14:paraId="3AF2C18D" w14:textId="55FC9CD2" w:rsidR="00DE742E" w:rsidRDefault="00DE742E">
      <w:pPr>
        <w:pStyle w:val="Textodecomentrio"/>
      </w:pPr>
      <w:r>
        <w:rPr>
          <w:rStyle w:val="Refdecomentrio"/>
        </w:rPr>
        <w:annotationRef/>
      </w:r>
      <w:r>
        <w:rPr>
          <w:b/>
          <w:bCs/>
          <w:i/>
          <w:iCs/>
          <w:color w:val="000000"/>
        </w:rPr>
        <w:t>Nota Explicati</w:t>
      </w:r>
      <w:r>
        <w:rPr>
          <w:i/>
          <w:iCs/>
          <w:color w:val="000000"/>
        </w:rPr>
        <w:t>va: Em relação à pessoa física ou jurídica que se caracterize como “potencial subcontratado”, é possível a previsão de exigência de atestados específicos, situação na qual mais de um</w:t>
      </w:r>
      <w:r w:rsidR="002209CB">
        <w:rPr>
          <w:i/>
          <w:iCs/>
          <w:color w:val="000000"/>
        </w:rPr>
        <w:t xml:space="preserve"> i</w:t>
      </w:r>
      <w:r w:rsidR="002209CB" w:rsidRPr="002209CB">
        <w:rPr>
          <w:i/>
          <w:iCs/>
          <w:color w:val="000000"/>
          <w:highlight w:val="green"/>
        </w:rPr>
        <w:t>nteressado</w:t>
      </w:r>
      <w:r>
        <w:rPr>
          <w:i/>
          <w:iCs/>
          <w:color w:val="000000"/>
        </w:rPr>
        <w:t xml:space="preserve"> poderá apresentar atestado relativo ao mesmo potencial subcontratado. Nesse sentido é o teor do </w:t>
      </w:r>
      <w:hyperlink r:id="rId103" w:anchor="art67§9" w:history="1">
        <w:r w:rsidRPr="00AA1316">
          <w:rPr>
            <w:rStyle w:val="Hyperlink"/>
            <w:i/>
            <w:iCs/>
          </w:rPr>
          <w:t>§ 9º do art. 67 da Lei nº 14.133, de 2021</w:t>
        </w:r>
      </w:hyperlink>
      <w:r>
        <w:rPr>
          <w:i/>
          <w:iCs/>
          <w:color w:val="000000"/>
        </w:rPr>
        <w:t>:</w:t>
      </w:r>
    </w:p>
    <w:p w14:paraId="3987E1E6" w14:textId="1285242A" w:rsidR="00DE742E" w:rsidRDefault="00DE742E" w:rsidP="003C7829">
      <w:pPr>
        <w:pStyle w:val="Textodecomentrio"/>
      </w:pPr>
      <w:r>
        <w:rPr>
          <w:i/>
          <w:iCs/>
          <w:color w:val="000000"/>
        </w:rPr>
        <w:t xml:space="preserve">“O edital poderá prever, para aspectos técnicos específicos, que a qualificação técnica seja demonstrada por meio de atestados relativos a potencial subcontratado, limitado a 25% (vinte e cinco por cento) do objeto, hipótese em que mais de um </w:t>
      </w:r>
      <w:r w:rsidR="0013522F" w:rsidRPr="0013522F">
        <w:rPr>
          <w:i/>
          <w:iCs/>
          <w:color w:val="000000"/>
          <w:highlight w:val="green"/>
        </w:rPr>
        <w:t>interessado</w:t>
      </w:r>
      <w:r>
        <w:rPr>
          <w:i/>
          <w:iCs/>
          <w:color w:val="000000"/>
        </w:rPr>
        <w:t xml:space="preserve"> poderá apresentar atestado relativo ao mesmo potencial subcontratado.”</w:t>
      </w:r>
    </w:p>
  </w:comment>
  <w:comment w:id="74" w:author="Autor" w:initials="A">
    <w:p w14:paraId="4F367ACA" w14:textId="317231A3" w:rsidR="00DE742E" w:rsidRPr="00F31117" w:rsidRDefault="00DE742E" w:rsidP="00F31117">
      <w:pPr>
        <w:pStyle w:val="Textodecomentrio"/>
        <w:rPr>
          <w:i/>
          <w:iCs/>
          <w:color w:val="000000"/>
        </w:rPr>
      </w:pPr>
      <w:r>
        <w:rPr>
          <w:rStyle w:val="Refdecomentrio"/>
        </w:rPr>
        <w:annotationRef/>
      </w:r>
      <w:r>
        <w:rPr>
          <w:b/>
          <w:bCs/>
          <w:i/>
          <w:iCs/>
          <w:color w:val="000000"/>
        </w:rPr>
        <w:t xml:space="preserve">Nota Explicativa 1: </w:t>
      </w:r>
      <w:r>
        <w:rPr>
          <w:i/>
          <w:iCs/>
          <w:color w:val="000000"/>
          <w:u w:val="single"/>
        </w:rPr>
        <w:t xml:space="preserve">Pesquisa de Preços - </w:t>
      </w:r>
      <w:r>
        <w:rPr>
          <w:i/>
          <w:iCs/>
          <w:color w:val="000000"/>
        </w:rPr>
        <w:t xml:space="preserve">A estimativa de preços deve ser precedida de regular pesquisa, nos moldes do </w:t>
      </w:r>
      <w:hyperlink r:id="rId104" w:anchor="art23" w:history="1">
        <w:r w:rsidRPr="008745EE">
          <w:rPr>
            <w:rStyle w:val="Hyperlink"/>
            <w:i/>
            <w:iCs/>
          </w:rPr>
          <w:t>art. 23 da Lei nº 14.133, de 2021</w:t>
        </w:r>
      </w:hyperlink>
      <w:r>
        <w:rPr>
          <w:i/>
          <w:iCs/>
          <w:color w:val="000000"/>
        </w:rPr>
        <w:t xml:space="preserve">, e </w:t>
      </w:r>
      <w:hyperlink r:id="rId105" w:history="1">
        <w:r w:rsidRPr="008745EE">
          <w:rPr>
            <w:rStyle w:val="Hyperlink"/>
            <w:i/>
            <w:iCs/>
          </w:rPr>
          <w:t>da Instrução Normativa SEGES/ME nº 65, de 7 de julho 2021</w:t>
        </w:r>
      </w:hyperlink>
      <w:r>
        <w:rPr>
          <w:i/>
          <w:iCs/>
          <w:color w:val="000000"/>
        </w:rPr>
        <w:t>.</w:t>
      </w:r>
      <w:r w:rsidR="00F31117">
        <w:rPr>
          <w:i/>
          <w:iCs/>
          <w:color w:val="000000"/>
        </w:rPr>
        <w:t xml:space="preserve"> </w:t>
      </w:r>
      <w:r w:rsidR="00F31117" w:rsidRPr="00F31117">
        <w:rPr>
          <w:i/>
          <w:iCs/>
          <w:color w:val="000000"/>
        </w:rPr>
        <w:t>No caso de dispensa de pequeno valor feita por intermédio da dispensa eletrônica, é admitido que se faça a pesquisa de preços junto com a seleção da proposta mais vantajosa, conforme art. 7º, §§4º e 5º da IN 65/2021.</w:t>
      </w:r>
    </w:p>
    <w:p w14:paraId="0C8DBBDD" w14:textId="77777777" w:rsidR="00F31117" w:rsidRDefault="00F31117">
      <w:pPr>
        <w:pStyle w:val="Textodecomentrio"/>
        <w:rPr>
          <w:b/>
          <w:bCs/>
          <w:i/>
          <w:iCs/>
        </w:rPr>
      </w:pPr>
    </w:p>
    <w:p w14:paraId="78117364" w14:textId="570C43B1" w:rsidR="00DE742E" w:rsidRDefault="00DE742E">
      <w:pPr>
        <w:pStyle w:val="Textodecomentrio"/>
      </w:pPr>
      <w:r>
        <w:rPr>
          <w:b/>
          <w:bCs/>
          <w:i/>
          <w:iCs/>
        </w:rPr>
        <w:t>Nota Explicativa 2:</w:t>
      </w:r>
      <w:r>
        <w:rPr>
          <w:i/>
          <w:iCs/>
        </w:rPr>
        <w:t xml:space="preserve"> Os preços unitários referenciais, as memórias de cálculo e os documentos que lhe dão suporte, com os parâmetros utilizados para a obtenção dos preços e para os respectivos cálculos, devem constar de anexo ao termo de referência,</w:t>
      </w:r>
      <w:r>
        <w:rPr>
          <w:i/>
          <w:iCs/>
          <w:color w:val="FF0000"/>
        </w:rPr>
        <w:t xml:space="preserve"> </w:t>
      </w:r>
      <w:r>
        <w:rPr>
          <w:i/>
          <w:iCs/>
        </w:rPr>
        <w:t xml:space="preserve">nos termos do </w:t>
      </w:r>
      <w:hyperlink r:id="rId106" w:history="1">
        <w:r w:rsidRPr="008745EE">
          <w:rPr>
            <w:rStyle w:val="Hyperlink"/>
            <w:i/>
            <w:iCs/>
          </w:rPr>
          <w:t>art. 9º, IX, da Instrução Normativa Seges/ME nº 81, de 2022</w:t>
        </w:r>
      </w:hyperlink>
      <w:r>
        <w:rPr>
          <w:i/>
          <w:iCs/>
        </w:rPr>
        <w:t xml:space="preserve">. Caso a Administração opte por preservar o sigilo da estimativa do valor da contratação, também deverá ser preservado o sigilo desse anexo. </w:t>
      </w:r>
    </w:p>
    <w:p w14:paraId="7523808E" w14:textId="0E05B744" w:rsidR="00F31117" w:rsidRDefault="00F31117" w:rsidP="003C7829">
      <w:pPr>
        <w:pStyle w:val="Textodecomentrio"/>
        <w:rPr>
          <w:b/>
          <w:bCs/>
          <w:i/>
          <w:iCs/>
        </w:rPr>
      </w:pPr>
    </w:p>
    <w:p w14:paraId="0C5475BC" w14:textId="1346CD9E" w:rsidR="00F31117" w:rsidRPr="00F31117" w:rsidRDefault="00F31117" w:rsidP="003C7829">
      <w:pPr>
        <w:pStyle w:val="Textodecomentrio"/>
        <w:rPr>
          <w:bCs/>
          <w:iCs/>
        </w:rPr>
      </w:pPr>
      <w:r>
        <w:rPr>
          <w:b/>
          <w:bCs/>
          <w:i/>
          <w:iCs/>
        </w:rPr>
        <w:t xml:space="preserve">Nota Explicativa 3: </w:t>
      </w:r>
      <w:r w:rsidRPr="00F31117">
        <w:rPr>
          <w:bCs/>
          <w:iCs/>
          <w:u w:val="single"/>
        </w:rPr>
        <w:t>Serviços de Grande Vulto:</w:t>
      </w:r>
      <w:r w:rsidRPr="00F31117">
        <w:rPr>
          <w:bCs/>
          <w:iCs/>
        </w:rPr>
        <w:t xml:space="preserve"> No caso de serviço cujo valor estimado supere R$ 228.833.309,04 (duzentos e vinte e oito milhões oitocentos e trinta e três mil trezentos e nove reais e quatro centavos) (conforme art. 6º, XXII da Lei nº 14.133/21, atualizado pelo Decreto nº </w:t>
      </w:r>
      <w:r>
        <w:rPr>
          <w:bCs/>
          <w:iCs/>
        </w:rPr>
        <w:t>11.317/2022</w:t>
      </w:r>
      <w:r w:rsidRPr="00F31117">
        <w:rPr>
          <w:bCs/>
          <w:iCs/>
        </w:rPr>
        <w:t>), será obrigatória a inclusão de disposição no Termo de Referência indicando os termos da Matriz de Risco a ser aposta no contrato, conforme art. 22, §3º da Lei nº 14.133/21.</w:t>
      </w:r>
    </w:p>
    <w:p w14:paraId="467CFF25" w14:textId="4F22B9CE" w:rsidR="00DE742E" w:rsidRDefault="00DE742E" w:rsidP="003C7829">
      <w:pPr>
        <w:pStyle w:val="Textodecomentrio"/>
      </w:pPr>
    </w:p>
  </w:comment>
  <w:comment w:id="75" w:author="Autor" w:initials="A">
    <w:p w14:paraId="063A1CCC" w14:textId="6126D1A5" w:rsidR="00DE742E" w:rsidRDefault="00DE742E" w:rsidP="004F5A39">
      <w:pPr>
        <w:pStyle w:val="Textodecomentrio"/>
      </w:pPr>
      <w:r>
        <w:rPr>
          <w:rStyle w:val="Refdecomentrio"/>
        </w:rPr>
        <w:annotationRef/>
      </w:r>
      <w:r>
        <w:rPr>
          <w:b/>
          <w:bCs/>
          <w:i/>
          <w:iCs/>
          <w:color w:val="000000"/>
        </w:rPr>
        <w:t xml:space="preserve">Nota Explicativa 1: </w:t>
      </w:r>
      <w:r>
        <w:rPr>
          <w:i/>
          <w:iCs/>
          <w:color w:val="000000"/>
        </w:rPr>
        <w:t xml:space="preserve">Utilizar </w:t>
      </w:r>
      <w:r w:rsidR="004930E6">
        <w:rPr>
          <w:i/>
          <w:iCs/>
          <w:color w:val="000000"/>
        </w:rPr>
        <w:t>essa</w:t>
      </w:r>
      <w:r>
        <w:rPr>
          <w:i/>
          <w:iCs/>
          <w:color w:val="000000"/>
        </w:rPr>
        <w:t xml:space="preserve"> </w:t>
      </w:r>
      <w:r>
        <w:rPr>
          <w:i/>
          <w:iCs/>
          <w:color w:val="000000"/>
        </w:rPr>
        <w:t>redação  na hipótese</w:t>
      </w:r>
      <w:r w:rsidR="002209CB">
        <w:rPr>
          <w:i/>
          <w:iCs/>
          <w:color w:val="000000"/>
        </w:rPr>
        <w:t xml:space="preserve"> em</w:t>
      </w:r>
      <w:r>
        <w:rPr>
          <w:i/>
          <w:iCs/>
          <w:color w:val="000000"/>
        </w:rPr>
        <w:t xml:space="preserve"> que for adotado o critério de julgamento por maior desconto.</w:t>
      </w:r>
    </w:p>
  </w:comment>
  <w:comment w:id="76" w:author="Autor" w:initials="A">
    <w:p w14:paraId="164578BC" w14:textId="15974F50" w:rsidR="00DE742E" w:rsidRDefault="00DE742E" w:rsidP="003C7829">
      <w:pPr>
        <w:pStyle w:val="Textodecomentrio"/>
      </w:pPr>
      <w:r>
        <w:rPr>
          <w:rStyle w:val="Refdecomentrio"/>
        </w:rPr>
        <w:annotationRef/>
      </w:r>
      <w:r>
        <w:rPr>
          <w:b/>
          <w:bCs/>
          <w:i/>
          <w:iCs/>
          <w:color w:val="000000"/>
        </w:rPr>
        <w:t>Nota Explicativa 1:</w:t>
      </w:r>
      <w:r>
        <w:rPr>
          <w:i/>
          <w:iCs/>
          <w:color w:val="000000"/>
        </w:rPr>
        <w:t xml:space="preserve"> Utilizar </w:t>
      </w:r>
      <w:r w:rsidR="004930E6">
        <w:rPr>
          <w:i/>
          <w:iCs/>
          <w:color w:val="000000"/>
        </w:rPr>
        <w:t>ess</w:t>
      </w:r>
      <w:r>
        <w:rPr>
          <w:i/>
          <w:iCs/>
          <w:color w:val="000000"/>
        </w:rPr>
        <w:t xml:space="preserve">a redação na hipótese em que for adotado o critério de julgamento por menor preço e caso a Administração opte por preservar a sua estimativa do valor da contratação. Na hipótese em que for adotado o critério de julgamento por maior desconto, o preço estimado ou o máximo aceitável </w:t>
      </w:r>
      <w:r>
        <w:rPr>
          <w:b/>
          <w:bCs/>
          <w:i/>
          <w:iCs/>
          <w:color w:val="000000"/>
          <w:u w:val="single"/>
        </w:rPr>
        <w:t>não</w:t>
      </w:r>
      <w:r>
        <w:rPr>
          <w:i/>
          <w:iCs/>
          <w:color w:val="000000"/>
        </w:rPr>
        <w:t xml:space="preserve"> poderá ser sigiloso (</w:t>
      </w:r>
      <w:hyperlink r:id="rId107" w:anchor="art24" w:history="1">
        <w:r w:rsidRPr="0082596F">
          <w:rPr>
            <w:rStyle w:val="Hyperlink"/>
            <w:i/>
            <w:iCs/>
          </w:rPr>
          <w:t>art. 24, parágrafo único, da Lei nº 14.133, de 2021</w:t>
        </w:r>
      </w:hyperlink>
      <w:r>
        <w:rPr>
          <w:i/>
          <w:iCs/>
          <w:color w:val="000000"/>
        </w:rPr>
        <w:t xml:space="preserve">, e </w:t>
      </w:r>
      <w:hyperlink r:id="rId108" w:history="1">
        <w:r w:rsidRPr="0082596F">
          <w:rPr>
            <w:rStyle w:val="Hyperlink"/>
            <w:i/>
            <w:iCs/>
          </w:rPr>
          <w:t>Instrução Normativa Seges/ME nº 73, de 2022, art. 12, §3º</w:t>
        </w:r>
      </w:hyperlink>
      <w:r>
        <w:rPr>
          <w:i/>
          <w:iCs/>
          <w:color w:val="000000"/>
        </w:rPr>
        <w:t>)</w:t>
      </w:r>
    </w:p>
  </w:comment>
  <w:comment w:id="77" w:author="Autor" w:initials="A">
    <w:p w14:paraId="2E93BE99" w14:textId="77777777" w:rsidR="00DE742E" w:rsidRDefault="00DE742E">
      <w:pPr>
        <w:pStyle w:val="Textodecomentrio"/>
      </w:pPr>
      <w:r>
        <w:rPr>
          <w:rStyle w:val="Refdecomentrio"/>
        </w:rPr>
        <w:annotationRef/>
      </w:r>
      <w:r>
        <w:rPr>
          <w:b/>
          <w:bCs/>
          <w:i/>
          <w:iCs/>
          <w:color w:val="000000"/>
        </w:rPr>
        <w:t xml:space="preserve">Nota Explicativa 1: </w:t>
      </w:r>
      <w:r>
        <w:rPr>
          <w:i/>
          <w:iCs/>
          <w:color w:val="000000"/>
        </w:rPr>
        <w:t xml:space="preserve">Em caso de utilização de matriz de alocação de risco, o custo estimado da contratação deve levar em consideração o conjunto de riscos alocados ao contratado, o que naturalmente implicará elevação no custo da contratação (cf. </w:t>
      </w:r>
      <w:hyperlink r:id="rId109" w:history="1">
        <w:r w:rsidRPr="0057098B">
          <w:rPr>
            <w:rStyle w:val="Hyperlink"/>
            <w:i/>
            <w:iCs/>
          </w:rPr>
          <w:t>art. 22, caput, e art. 103, §3º, ambos da Lei n. 14.133, de 2021</w:t>
        </w:r>
      </w:hyperlink>
      <w:r>
        <w:rPr>
          <w:i/>
          <w:iCs/>
          <w:color w:val="000000"/>
        </w:rPr>
        <w:t>).</w:t>
      </w:r>
    </w:p>
    <w:p w14:paraId="06B03827" w14:textId="12AA30E4" w:rsidR="00DE742E" w:rsidRDefault="00DE742E" w:rsidP="003C7829">
      <w:pPr>
        <w:pStyle w:val="Textodecomentrio"/>
      </w:pPr>
    </w:p>
  </w:comment>
  <w:comment w:id="78" w:author="Autor" w:initials="A">
    <w:p w14:paraId="65FDEDE3" w14:textId="77777777" w:rsidR="00DE742E" w:rsidRDefault="00DE742E" w:rsidP="003C7829">
      <w:pPr>
        <w:pStyle w:val="Textodecomentrio"/>
      </w:pPr>
      <w:r>
        <w:rPr>
          <w:rStyle w:val="Refdecomentrio"/>
        </w:rPr>
        <w:annotationRef/>
      </w:r>
      <w:r>
        <w:rPr>
          <w:b/>
          <w:bCs/>
          <w:i/>
          <w:iCs/>
          <w:color w:val="000000"/>
        </w:rPr>
        <w:t xml:space="preserve">Nota Explicativa: </w:t>
      </w:r>
      <w:r>
        <w:rPr>
          <w:i/>
          <w:iCs/>
          <w:color w:val="000000"/>
        </w:rPr>
        <w:t xml:space="preserve">O </w:t>
      </w:r>
      <w:hyperlink r:id="rId110" w:history="1">
        <w:r w:rsidRPr="00FF32D2">
          <w:rPr>
            <w:rStyle w:val="Hyperlink"/>
            <w:i/>
            <w:iCs/>
          </w:rPr>
          <w:t>art. 106, II da Lei nº 14.133, de 2021</w:t>
        </w:r>
      </w:hyperlink>
      <w:r>
        <w:rPr>
          <w:i/>
          <w:iCs/>
          <w:color w:val="000000"/>
        </w:rPr>
        <w:t>, prevê para contratações de serviços e fornecimento continuado que a “a Administração deverá atestar, no início da contratação e de cada exercício, a existência de créditos orçamentários vinculados à contratação e a vantagem em sua manutenção”. Quanto à rescisão contratual por ausência de crédito ou vantajosidade (art. 106, III), remete-se às regras específicas constantes do contrato, inclusive em relação à aplicação do art. 106, §1º.</w:t>
      </w:r>
    </w:p>
  </w:comment>
  <w:comment w:id="79" w:author="Autor" w:initials="A">
    <w:p w14:paraId="51185ABB" w14:textId="77777777" w:rsidR="00DE742E" w:rsidRDefault="00DE742E">
      <w:pPr>
        <w:pStyle w:val="Textodecomentrio"/>
      </w:pPr>
      <w:r>
        <w:rPr>
          <w:rStyle w:val="Refdecomentrio"/>
        </w:rPr>
        <w:annotationRef/>
      </w:r>
      <w:r>
        <w:rPr>
          <w:b/>
          <w:bCs/>
          <w:i/>
          <w:iCs/>
          <w:color w:val="000000"/>
        </w:rPr>
        <w:t>Nota Explicativa 1:</w:t>
      </w:r>
      <w:r>
        <w:rPr>
          <w:i/>
          <w:iCs/>
          <w:color w:val="000000"/>
        </w:rPr>
        <w:t xml:space="preserve"> O Termo de Referência deverá ser devidamente aprovado pelo ordenador de despesas ou a autoridade competente respectiva, conforme divisão de atribuições de cada órgão.</w:t>
      </w:r>
    </w:p>
    <w:p w14:paraId="2E5DA7BA" w14:textId="77777777" w:rsidR="00DE742E" w:rsidRDefault="00DE742E">
      <w:pPr>
        <w:pStyle w:val="Textodecomentrio"/>
      </w:pPr>
      <w:r>
        <w:rPr>
          <w:b/>
          <w:bCs/>
          <w:i/>
          <w:iCs/>
          <w:color w:val="000000"/>
        </w:rPr>
        <w:t>Nota Explicativa 2:</w:t>
      </w:r>
      <w:r>
        <w:rPr>
          <w:i/>
          <w:iCs/>
          <w:color w:val="000000"/>
        </w:rPr>
        <w:t xml:space="preserve"> Registre-se que, salvo no caso de elaboração do TR pela própria autoridade competente para aprová-lo, eventual equipe incumbida de tal confecção deve ser designada pela autoridade competente nos termos do </w:t>
      </w:r>
      <w:hyperlink r:id="rId111" w:history="1">
        <w:r w:rsidRPr="00E410CC">
          <w:rPr>
            <w:rStyle w:val="Hyperlink"/>
            <w:i/>
            <w:iCs/>
          </w:rPr>
          <w:t>art. 7º da Lei nº 14.133, de 2021</w:t>
        </w:r>
      </w:hyperlink>
      <w:r>
        <w:rPr>
          <w:i/>
          <w:iCs/>
          <w:color w:val="000000"/>
        </w:rPr>
        <w:t>, incumbindo a esta aferir o cumprimento dos requisitos necessários a esta função.</w:t>
      </w:r>
    </w:p>
    <w:p w14:paraId="59F864B5" w14:textId="77777777" w:rsidR="00DE742E" w:rsidRDefault="00DE742E">
      <w:pPr>
        <w:pStyle w:val="Textodecomentrio"/>
      </w:pPr>
      <w:r>
        <w:rPr>
          <w:b/>
          <w:bCs/>
          <w:i/>
          <w:iCs/>
          <w:color w:val="000000"/>
        </w:rPr>
        <w:t>Nota Explicativa 3:</w:t>
      </w:r>
      <w:r>
        <w:rPr>
          <w:i/>
          <w:iCs/>
          <w:color w:val="000000"/>
        </w:rPr>
        <w:t xml:space="preserve"> Conforme </w:t>
      </w:r>
      <w:hyperlink r:id="rId112" w:anchor="art8" w:history="1">
        <w:r w:rsidRPr="00E410CC">
          <w:rPr>
            <w:rStyle w:val="Hyperlink"/>
            <w:i/>
            <w:iCs/>
          </w:rPr>
          <w:t>art. 8º da IN Seges/ME nº 81, de 2022</w:t>
        </w:r>
      </w:hyperlink>
      <w:r>
        <w:rPr>
          <w:i/>
          <w:iCs/>
          <w:color w:val="000000"/>
        </w:rPr>
        <w:t xml:space="preserve">, incumbe, conjuntamente, aos servidores da área técnica e da requisitante, designados na forma do </w:t>
      </w:r>
      <w:hyperlink r:id="rId113" w:history="1">
        <w:r w:rsidRPr="00E410CC">
          <w:rPr>
            <w:rStyle w:val="Hyperlink"/>
            <w:i/>
            <w:iCs/>
          </w:rPr>
          <w:t>art. 7º da Lei nº 14.133, de 2021</w:t>
        </w:r>
      </w:hyperlink>
      <w:r>
        <w:rPr>
          <w:i/>
          <w:iCs/>
          <w:color w:val="000000"/>
        </w:rPr>
        <w:t xml:space="preserve"> pelas respectivas autoridades, a elaboração do Termo de Referência, podendo a mesma área cumprir ambos os papéis (art. 3º, § 2º da IN). Uma outra possibilidade é o uso de uma Equipe de Planejamento da Contratação, caso haja alguma designada para tal fim.</w:t>
      </w:r>
    </w:p>
    <w:p w14:paraId="1EA2FD52" w14:textId="77777777" w:rsidR="00DE742E" w:rsidRDefault="00DE742E" w:rsidP="003C7829">
      <w:pPr>
        <w:pStyle w:val="Textodecomentrio"/>
      </w:pPr>
      <w:r>
        <w:rPr>
          <w:b/>
          <w:bCs/>
          <w:i/>
          <w:iCs/>
          <w:color w:val="000000"/>
        </w:rPr>
        <w:t>Nota Explicativa 4:</w:t>
      </w:r>
      <w:r>
        <w:rPr>
          <w:i/>
          <w:iCs/>
          <w:color w:val="000000"/>
        </w:rPr>
        <w:t xml:space="preserve"> Atentar para a necessidade de avaliação quanto à pertinência de classificar o TR nos termos da </w:t>
      </w:r>
      <w:hyperlink r:id="rId114" w:history="1">
        <w:r w:rsidRPr="00E410CC">
          <w:rPr>
            <w:rStyle w:val="Hyperlink"/>
            <w:i/>
            <w:iCs/>
          </w:rPr>
          <w:t>Lei n. 12.527, de 2011</w:t>
        </w:r>
      </w:hyperlink>
      <w:r>
        <w:rPr>
          <w:i/>
          <w:iCs/>
          <w:color w:val="000000"/>
        </w:rPr>
        <w:t xml:space="preserve"> (Lei de Acesso à Informação), conforme previsão do </w:t>
      </w:r>
      <w:hyperlink r:id="rId115" w:anchor="art10" w:history="1">
        <w:r w:rsidRPr="00E410CC">
          <w:rPr>
            <w:rStyle w:val="Hyperlink"/>
            <w:i/>
            <w:iCs/>
          </w:rPr>
          <w:t>artigo 10 da Instrução Normativa n. 81, de 2022.</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7D5A61" w15:done="0"/>
  <w15:commentEx w15:paraId="44614EAB" w15:done="0"/>
  <w15:commentEx w15:paraId="579CEA99" w15:done="0"/>
  <w15:commentEx w15:paraId="08204BAB" w15:done="0"/>
  <w15:commentEx w15:paraId="7CF45C2A" w15:done="0"/>
  <w15:commentEx w15:paraId="407EB1D8" w15:done="0"/>
  <w15:commentEx w15:paraId="59FB2C1F" w15:done="0"/>
  <w15:commentEx w15:paraId="6A91318A" w15:done="0"/>
  <w15:commentEx w15:paraId="1BBB19A5" w15:done="0"/>
  <w15:commentEx w15:paraId="4AD4BA5A" w15:done="0"/>
  <w15:commentEx w15:paraId="6BCFDCCD" w15:done="0"/>
  <w15:commentEx w15:paraId="0C0EFA32" w15:done="0"/>
  <w15:commentEx w15:paraId="7071CACC" w15:done="0"/>
  <w15:commentEx w15:paraId="62ACE3FE" w15:done="0"/>
  <w15:commentEx w15:paraId="26B86719" w15:done="0"/>
  <w15:commentEx w15:paraId="4C7762F3" w15:done="0"/>
  <w15:commentEx w15:paraId="2F25B972" w15:done="0"/>
  <w15:commentEx w15:paraId="07186567" w15:done="0"/>
  <w15:commentEx w15:paraId="5B45150B" w15:done="0"/>
  <w15:commentEx w15:paraId="64844ECC" w15:done="0"/>
  <w15:commentEx w15:paraId="26C1822E" w15:done="0"/>
  <w15:commentEx w15:paraId="1A6D9CDF" w15:done="0"/>
  <w15:commentEx w15:paraId="2C379C7C" w15:done="0"/>
  <w15:commentEx w15:paraId="092F87CA" w15:done="0"/>
  <w15:commentEx w15:paraId="18FF8E6C" w15:done="0"/>
  <w15:commentEx w15:paraId="560C693C" w15:done="0"/>
  <w15:commentEx w15:paraId="20B64CE8" w15:done="0"/>
  <w15:commentEx w15:paraId="21A6EDE7" w15:done="0"/>
  <w15:commentEx w15:paraId="44043DF5" w15:done="0"/>
  <w15:commentEx w15:paraId="21430259" w15:done="0"/>
  <w15:commentEx w15:paraId="65C498BC" w15:done="0"/>
  <w15:commentEx w15:paraId="27463262" w15:done="0"/>
  <w15:commentEx w15:paraId="1565A6F0" w15:done="0"/>
  <w15:commentEx w15:paraId="1DAB1DBA" w15:done="0"/>
  <w15:commentEx w15:paraId="66EAC33C" w15:done="0"/>
  <w15:commentEx w15:paraId="6D129421" w15:done="0"/>
  <w15:commentEx w15:paraId="2C64468E" w15:done="0"/>
  <w15:commentEx w15:paraId="0DC469AB" w15:done="0"/>
  <w15:commentEx w15:paraId="65D56715" w15:done="0"/>
  <w15:commentEx w15:paraId="1AC44495" w15:done="0"/>
  <w15:commentEx w15:paraId="785BD263" w15:done="0"/>
  <w15:commentEx w15:paraId="655BB6B0" w15:done="0"/>
  <w15:commentEx w15:paraId="7ED58703" w15:done="0"/>
  <w15:commentEx w15:paraId="0751DD11" w15:done="0"/>
  <w15:commentEx w15:paraId="3E0ECDC4" w15:done="0"/>
  <w15:commentEx w15:paraId="359ED848" w15:done="0"/>
  <w15:commentEx w15:paraId="231DEFC3" w15:done="0"/>
  <w15:commentEx w15:paraId="03EBA2F0" w15:done="0"/>
  <w15:commentEx w15:paraId="1AC1D90D" w15:done="0"/>
  <w15:commentEx w15:paraId="7351B2CC" w15:done="0"/>
  <w15:commentEx w15:paraId="647F39C0" w15:done="0"/>
  <w15:commentEx w15:paraId="6A59CE61" w15:done="0"/>
  <w15:commentEx w15:paraId="611413B8" w15:done="0"/>
  <w15:commentEx w15:paraId="385A6F13" w15:done="0"/>
  <w15:commentEx w15:paraId="2C700AC4" w15:done="0"/>
  <w15:commentEx w15:paraId="69461A6F" w15:done="0"/>
  <w15:commentEx w15:paraId="4F8A7E78" w15:done="0"/>
  <w15:commentEx w15:paraId="39B8B69E" w15:done="0"/>
  <w15:commentEx w15:paraId="1920E8E8" w15:done="0"/>
  <w15:commentEx w15:paraId="43DC4081" w15:done="0"/>
  <w15:commentEx w15:paraId="1C82CC9A" w15:done="0"/>
  <w15:commentEx w15:paraId="6DA9F3BE" w15:done="0"/>
  <w15:commentEx w15:paraId="3987E1E6" w15:done="0"/>
  <w15:commentEx w15:paraId="467CFF25" w15:done="0"/>
  <w15:commentEx w15:paraId="063A1CCC" w15:done="0"/>
  <w15:commentEx w15:paraId="164578BC" w15:done="0"/>
  <w15:commentEx w15:paraId="06B03827" w15:done="0"/>
  <w15:commentEx w15:paraId="65FDEDE3" w15:done="0"/>
  <w15:commentEx w15:paraId="1EA2FD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7D5A61" w16cid:durableId="2811B532"/>
  <w16cid:commentId w16cid:paraId="44614EAB" w16cid:durableId="289960DA"/>
  <w16cid:commentId w16cid:paraId="579CEA99" w16cid:durableId="289960DB"/>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4AD4BA5A" w16cid:durableId="62A47B32"/>
  <w16cid:commentId w16cid:paraId="6BCFDCCD" w16cid:durableId="289960E3"/>
  <w16cid:commentId w16cid:paraId="0C0EFA32" w16cid:durableId="274DDB12"/>
  <w16cid:commentId w16cid:paraId="7071CACC" w16cid:durableId="22145EEB"/>
  <w16cid:commentId w16cid:paraId="62ACE3FE" w16cid:durableId="274DDCEE"/>
  <w16cid:commentId w16cid:paraId="26B86719" w16cid:durableId="274DDD9E"/>
  <w16cid:commentId w16cid:paraId="4C7762F3" w16cid:durableId="274DDDB2"/>
  <w16cid:commentId w16cid:paraId="2F25B972" w16cid:durableId="274DDF21"/>
  <w16cid:commentId w16cid:paraId="07186567" w16cid:durableId="274DDF3E"/>
  <w16cid:commentId w16cid:paraId="5B45150B" w16cid:durableId="274DDF5F"/>
  <w16cid:commentId w16cid:paraId="64844ECC" w16cid:durableId="274DDF73"/>
  <w16cid:commentId w16cid:paraId="26C1822E" w16cid:durableId="274DE03D"/>
  <w16cid:commentId w16cid:paraId="1A6D9CDF" w16cid:durableId="29DFAC2D"/>
  <w16cid:commentId w16cid:paraId="2C379C7C" w16cid:durableId="66C0B972"/>
  <w16cid:commentId w16cid:paraId="092F87CA" w16cid:durableId="681C888D"/>
  <w16cid:commentId w16cid:paraId="18FF8E6C" w16cid:durableId="274DE11C"/>
  <w16cid:commentId w16cid:paraId="560C693C" w16cid:durableId="274DE53B"/>
  <w16cid:commentId w16cid:paraId="20B64CE8" w16cid:durableId="274DE60B"/>
  <w16cid:commentId w16cid:paraId="21A6EDE7" w16cid:durableId="274DE637"/>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1DAB1DBA" w16cid:durableId="7F719423"/>
  <w16cid:commentId w16cid:paraId="66EAC33C" w16cid:durableId="091277D7"/>
  <w16cid:commentId w16cid:paraId="6D129421" w16cid:durableId="7722DB1F"/>
  <w16cid:commentId w16cid:paraId="2C64468E" w16cid:durableId="06B17DA3"/>
  <w16cid:commentId w16cid:paraId="0DC469AB" w16cid:durableId="093C7AF7"/>
  <w16cid:commentId w16cid:paraId="65D56715" w16cid:durableId="3A97CE69"/>
  <w16cid:commentId w16cid:paraId="1AC44495" w16cid:durableId="4D3B81A1"/>
  <w16cid:commentId w16cid:paraId="785BD263" w16cid:durableId="6BD3B7FE"/>
  <w16cid:commentId w16cid:paraId="655BB6B0" w16cid:durableId="292F1190"/>
  <w16cid:commentId w16cid:paraId="7ED58703" w16cid:durableId="122038CC"/>
  <w16cid:commentId w16cid:paraId="0751DD11" w16cid:durableId="077AEE69"/>
  <w16cid:commentId w16cid:paraId="3E0ECDC4" w16cid:durableId="05A6E407"/>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6A59CE61" w16cid:durableId="274EB249"/>
  <w16cid:commentId w16cid:paraId="611413B8" w16cid:durableId="274EB31F"/>
  <w16cid:commentId w16cid:paraId="385A6F13" w16cid:durableId="274EB33E"/>
  <w16cid:commentId w16cid:paraId="2C700AC4" w16cid:durableId="289970F0"/>
  <w16cid:commentId w16cid:paraId="69461A6F" w16cid:durableId="65D40D4A"/>
  <w16cid:commentId w16cid:paraId="4F8A7E78" w16cid:durableId="28996110"/>
  <w16cid:commentId w16cid:paraId="39B8B69E" w16cid:durableId="28996111"/>
  <w16cid:commentId w16cid:paraId="1920E8E8" w16cid:durableId="28996112"/>
  <w16cid:commentId w16cid:paraId="43DC4081" w16cid:durableId="274EB449"/>
  <w16cid:commentId w16cid:paraId="1C82CC9A" w16cid:durableId="274EB505"/>
  <w16cid:commentId w16cid:paraId="6DA9F3BE" w16cid:durableId="274EB5C6"/>
  <w16cid:commentId w16cid:paraId="3987E1E6" w16cid:durableId="274ECA74"/>
  <w16cid:commentId w16cid:paraId="467CFF25" w16cid:durableId="274ECB5D"/>
  <w16cid:commentId w16cid:paraId="063A1CCC" w16cid:durableId="274ECB80"/>
  <w16cid:commentId w16cid:paraId="164578BC" w16cid:durableId="274ECF2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3A344" w14:textId="77777777" w:rsidR="00A3482F" w:rsidRDefault="00A3482F">
      <w:r>
        <w:separator/>
      </w:r>
    </w:p>
  </w:endnote>
  <w:endnote w:type="continuationSeparator" w:id="0">
    <w:p w14:paraId="3C69105C" w14:textId="77777777" w:rsidR="00A3482F" w:rsidRDefault="00A3482F">
      <w:r>
        <w:continuationSeparator/>
      </w:r>
    </w:p>
  </w:endnote>
  <w:endnote w:type="continuationNotice" w:id="1">
    <w:p w14:paraId="56F326A2" w14:textId="77777777" w:rsidR="00A3482F" w:rsidRDefault="00A34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DE742E" w:rsidRPr="007E40DB" w:rsidRDefault="00DE742E"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29B53F" w14:textId="72F5474A" w:rsidR="00DE742E" w:rsidRPr="007E40DB" w:rsidRDefault="00DE742E" w:rsidP="00E96341">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4C2872">
          <w:rPr>
            <w:rFonts w:ascii="Arial" w:hAnsi="Arial" w:cs="Arial"/>
            <w:noProof/>
            <w:color w:val="595959" w:themeColor="text1" w:themeTint="A6"/>
            <w:sz w:val="18"/>
            <w:szCs w:val="18"/>
          </w:rPr>
          <w:t>1</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4C2872">
          <w:rPr>
            <w:rFonts w:ascii="Arial" w:hAnsi="Arial" w:cs="Arial"/>
            <w:noProof/>
            <w:color w:val="595959" w:themeColor="text1" w:themeTint="A6"/>
            <w:sz w:val="18"/>
            <w:szCs w:val="18"/>
          </w:rPr>
          <w:t>19</w:t>
        </w:r>
        <w:r w:rsidRPr="007E40DB">
          <w:rPr>
            <w:rFonts w:ascii="Arial" w:hAnsi="Arial" w:cs="Arial"/>
            <w:color w:val="595959" w:themeColor="text1" w:themeTint="A6"/>
            <w:sz w:val="18"/>
            <w:szCs w:val="18"/>
          </w:rPr>
          <w:fldChar w:fldCharType="end"/>
        </w:r>
      </w:p>
      <w:p w14:paraId="70C145D7" w14:textId="641B0475" w:rsidR="00DE742E" w:rsidRPr="007E40DB" w:rsidRDefault="00DE742E" w:rsidP="00E96341">
        <w:pPr>
          <w:pStyle w:val="Rodap"/>
          <w:rPr>
            <w:rFonts w:ascii="Arial" w:hAnsi="Arial" w:cs="Arial"/>
            <w:sz w:val="14"/>
            <w:szCs w:val="14"/>
          </w:rPr>
        </w:pPr>
        <w:r w:rsidRPr="007E40DB">
          <w:rPr>
            <w:rFonts w:ascii="Arial" w:hAnsi="Arial" w:cs="Arial"/>
            <w:sz w:val="14"/>
            <w:szCs w:val="14"/>
          </w:rPr>
          <w:t>Câmara Nacional de Modelos de Licitações e Contratos da Consultoria-Geral da União</w:t>
        </w:r>
      </w:p>
      <w:p w14:paraId="1D721BB1" w14:textId="065815F9" w:rsidR="00DE742E" w:rsidRPr="007E40DB" w:rsidRDefault="00DE742E" w:rsidP="00E162B5">
        <w:pPr>
          <w:pStyle w:val="Rodap"/>
          <w:rPr>
            <w:rFonts w:ascii="Arial" w:hAnsi="Arial" w:cs="Arial"/>
            <w:sz w:val="14"/>
            <w:szCs w:val="14"/>
          </w:rPr>
        </w:pPr>
        <w:r w:rsidRPr="007E40DB">
          <w:rPr>
            <w:rFonts w:ascii="Arial" w:hAnsi="Arial" w:cs="Arial"/>
            <w:sz w:val="14"/>
            <w:szCs w:val="14"/>
          </w:rPr>
          <w:t xml:space="preserve">Atualização: </w:t>
        </w:r>
        <w:proofErr w:type="gramStart"/>
        <w:r w:rsidR="00127FA8">
          <w:rPr>
            <w:rFonts w:ascii="Arial" w:hAnsi="Arial" w:cs="Arial"/>
            <w:sz w:val="14"/>
            <w:szCs w:val="14"/>
          </w:rPr>
          <w:t>Dezembro</w:t>
        </w:r>
        <w:proofErr w:type="gramEnd"/>
        <w:r w:rsidR="00127FA8">
          <w:rPr>
            <w:rFonts w:ascii="Arial" w:hAnsi="Arial" w:cs="Arial"/>
            <w:sz w:val="14"/>
            <w:szCs w:val="14"/>
          </w:rPr>
          <w:t>/</w:t>
        </w:r>
        <w:r w:rsidR="00A30AE2">
          <w:rPr>
            <w:rFonts w:ascii="Arial" w:hAnsi="Arial" w:cs="Arial"/>
            <w:sz w:val="14"/>
            <w:szCs w:val="14"/>
          </w:rPr>
          <w:t>2023</w:t>
        </w:r>
      </w:p>
      <w:p w14:paraId="7231549D" w14:textId="3FAC0E6E" w:rsidR="00DE742E" w:rsidRPr="007E40DB" w:rsidRDefault="00DE742E" w:rsidP="00E162B5">
        <w:pPr>
          <w:pStyle w:val="Rodap"/>
          <w:rPr>
            <w:rFonts w:ascii="Arial" w:hAnsi="Arial" w:cs="Arial"/>
            <w:color w:val="0F243E" w:themeColor="text2" w:themeShade="80"/>
            <w:sz w:val="14"/>
            <w:szCs w:val="14"/>
          </w:rPr>
        </w:pPr>
        <w:r w:rsidRPr="007E40DB">
          <w:rPr>
            <w:rFonts w:ascii="Arial" w:hAnsi="Arial" w:cs="Arial"/>
            <w:sz w:val="14"/>
            <w:szCs w:val="14"/>
          </w:rPr>
          <w:t xml:space="preserve">Termo de Referência contratação de Serviços – </w:t>
        </w:r>
        <w:r w:rsidR="00C753BD" w:rsidRPr="00C753BD">
          <w:rPr>
            <w:rFonts w:ascii="Arial" w:hAnsi="Arial" w:cs="Arial"/>
            <w:sz w:val="14"/>
            <w:szCs w:val="14"/>
            <w:highlight w:val="green"/>
          </w:rPr>
          <w:t>Contratação Direta</w:t>
        </w:r>
        <w:r w:rsidRPr="007E40DB">
          <w:rPr>
            <w:rFonts w:ascii="Arial" w:hAnsi="Arial" w:cs="Arial"/>
            <w:sz w:val="14"/>
            <w:szCs w:val="14"/>
          </w:rPr>
          <w:tab/>
        </w:r>
        <w:r w:rsidRPr="007E40DB">
          <w:rPr>
            <w:rFonts w:ascii="Arial" w:hAnsi="Arial" w:cs="Arial"/>
            <w:sz w:val="14"/>
            <w:szCs w:val="14"/>
          </w:rPr>
          <w:tab/>
        </w:r>
      </w:p>
      <w:p w14:paraId="2220F664" w14:textId="77777777" w:rsidR="00DE742E" w:rsidRPr="007E40DB" w:rsidRDefault="00DE742E" w:rsidP="00E96341">
        <w:pPr>
          <w:pStyle w:val="Rodap"/>
          <w:rPr>
            <w:rFonts w:ascii="Arial" w:hAnsi="Arial" w:cs="Arial"/>
            <w:sz w:val="14"/>
            <w:szCs w:val="14"/>
          </w:rPr>
        </w:pPr>
        <w:r w:rsidRPr="007E40DB">
          <w:rPr>
            <w:rFonts w:ascii="Arial" w:hAnsi="Arial" w:cs="Arial"/>
            <w:sz w:val="14"/>
            <w:szCs w:val="14"/>
          </w:rPr>
          <w:t>Aprovado pela Secretaria de Gestão.</w:t>
        </w:r>
      </w:p>
      <w:p w14:paraId="239342FA" w14:textId="4BEF586D" w:rsidR="00DE742E" w:rsidRPr="007E40DB" w:rsidRDefault="00DE742E" w:rsidP="00EF4A41">
        <w:pPr>
          <w:pStyle w:val="Rodap"/>
          <w:rPr>
            <w:rFonts w:ascii="Arial" w:hAnsi="Arial" w:cs="Arial"/>
            <w:sz w:val="12"/>
            <w:szCs w:val="12"/>
          </w:rPr>
        </w:pPr>
        <w:r w:rsidRPr="007E40DB">
          <w:rPr>
            <w:rFonts w:ascii="Arial" w:hAnsi="Arial" w:cs="Arial"/>
            <w:sz w:val="14"/>
            <w:szCs w:val="14"/>
          </w:rPr>
          <w:t>Identidade visual pela Secretaria de Gestã</w:t>
        </w:r>
        <w:r w:rsidR="009659C4">
          <w:rPr>
            <w:rFonts w:ascii="Arial" w:hAnsi="Arial" w:cs="Arial"/>
            <w:sz w:val="14"/>
            <w:szCs w:val="14"/>
          </w:rPr>
          <w:t xml:space="preserve">o </w:t>
        </w:r>
      </w:p>
    </w:sdtContent>
  </w:sdt>
  <w:p w14:paraId="7E6308F2" w14:textId="73E1414E" w:rsidR="00DE742E" w:rsidRPr="00842420" w:rsidRDefault="00DE742E"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3561B" w14:textId="77777777" w:rsidR="00A3482F" w:rsidRDefault="00A3482F">
      <w:r>
        <w:separator/>
      </w:r>
    </w:p>
  </w:footnote>
  <w:footnote w:type="continuationSeparator" w:id="0">
    <w:p w14:paraId="398D98C2" w14:textId="77777777" w:rsidR="00A3482F" w:rsidRDefault="00A3482F">
      <w:r>
        <w:continuationSeparator/>
      </w:r>
    </w:p>
  </w:footnote>
  <w:footnote w:type="continuationNotice" w:id="1">
    <w:p w14:paraId="51A68148" w14:textId="77777777" w:rsidR="00A3482F" w:rsidRDefault="00A348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846E" w14:textId="77777777" w:rsidR="00E8492D" w:rsidRDefault="00E8492D" w:rsidP="00E8492D">
    <w:pPr>
      <w:pStyle w:val="Cabealho"/>
      <w:jc w:val="center"/>
      <w:rPr>
        <w:rFonts w:ascii="Rawline" w:hAnsi="Rawline"/>
        <w:sz w:val="20"/>
        <w:szCs w:val="20"/>
      </w:rPr>
    </w:pPr>
    <w:r>
      <w:rPr>
        <w:noProof/>
      </w:rPr>
      <w:drawing>
        <wp:inline distT="0" distB="0" distL="0" distR="0" wp14:anchorId="635370C1" wp14:editId="13197E46">
          <wp:extent cx="2828925" cy="1514475"/>
          <wp:effectExtent l="0" t="0" r="0" b="0"/>
          <wp:docPr id="791531057" name="Imagem 791531057" descr="Texto&#10;&#10;O conteúdo gerado por IA pode estar incorreto., Imagem,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28925" cy="1514475"/>
                  </a:xfrm>
                  <a:prstGeom prst="rect">
                    <a:avLst/>
                  </a:prstGeom>
                </pic:spPr>
              </pic:pic>
            </a:graphicData>
          </a:graphic>
        </wp:inline>
      </w:drawing>
    </w:r>
  </w:p>
  <w:p w14:paraId="3F67A88D" w14:textId="25D1A7C2" w:rsidR="00DE742E" w:rsidRPr="00EF6B9A" w:rsidRDefault="00DE742E" w:rsidP="00CC7D21">
    <w:pPr>
      <w:pStyle w:val="Cabealho"/>
      <w:jc w:val="right"/>
      <w:rPr>
        <w:rFonts w:ascii="Rawline" w:hAnsi="Rawline"/>
        <w:sz w:val="20"/>
        <w:szCs w:val="20"/>
      </w:rPr>
    </w:pPr>
    <w:r w:rsidRPr="00EF6B9A">
      <w:rPr>
        <w:rFonts w:ascii="Rawline" w:hAnsi="Rawline"/>
        <w:sz w:val="20"/>
        <w:szCs w:val="20"/>
      </w:rPr>
      <w:t xml:space="preserve">TERMO DE REFERÊNCIA – SERVIÇOS SEM DEDICAÇÃO EXCLUSIVA DE MÃO-DE-OBRA </w:t>
    </w:r>
    <w:r w:rsidR="00FE0D50">
      <w:rPr>
        <w:rFonts w:ascii="Rawline" w:hAnsi="Rawline"/>
        <w:sz w:val="20"/>
        <w:szCs w:val="20"/>
      </w:rPr>
      <w:t>–</w:t>
    </w:r>
    <w:r w:rsidRPr="00EF6B9A">
      <w:rPr>
        <w:rFonts w:ascii="Rawline" w:hAnsi="Rawline"/>
        <w:sz w:val="20"/>
        <w:szCs w:val="20"/>
      </w:rPr>
      <w:t xml:space="preserve"> </w:t>
    </w:r>
    <w:r w:rsidR="00FE0D50" w:rsidRPr="00FE0D50">
      <w:rPr>
        <w:rFonts w:ascii="Rawline" w:hAnsi="Rawline"/>
        <w:sz w:val="20"/>
        <w:szCs w:val="20"/>
        <w:highlight w:val="green"/>
      </w:rPr>
      <w:t>CONTRATAÇÃO DIRETA</w:t>
    </w:r>
  </w:p>
  <w:p w14:paraId="1DED6A95" w14:textId="77777777" w:rsidR="00DE742E" w:rsidRDefault="00DE742E" w:rsidP="003C6DB1">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93FEF95C"/>
    <w:lvl w:ilvl="0">
      <w:start w:val="1"/>
      <w:numFmt w:val="decimal"/>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91757A"/>
    <w:multiLevelType w:val="hybridMultilevel"/>
    <w:tmpl w:val="1270C3B8"/>
    <w:lvl w:ilvl="0" w:tplc="69E4F120">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16cid:durableId="892429808">
    <w:abstractNumId w:val="1"/>
  </w:num>
  <w:num w:numId="2" w16cid:durableId="1452363154">
    <w:abstractNumId w:val="0"/>
  </w:num>
  <w:num w:numId="3" w16cid:durableId="1738170207">
    <w:abstractNumId w:val="8"/>
  </w:num>
  <w:num w:numId="4" w16cid:durableId="219631228">
    <w:abstractNumId w:val="9"/>
  </w:num>
  <w:num w:numId="5" w16cid:durableId="1639065172">
    <w:abstractNumId w:val="4"/>
  </w:num>
  <w:num w:numId="6" w16cid:durableId="1468669454">
    <w:abstractNumId w:val="2"/>
  </w:num>
  <w:num w:numId="7" w16cid:durableId="1606575287">
    <w:abstractNumId w:val="6"/>
  </w:num>
  <w:num w:numId="8" w16cid:durableId="1050151301">
    <w:abstractNumId w:val="7"/>
  </w:num>
  <w:num w:numId="9" w16cid:durableId="219025346">
    <w:abstractNumId w:val="5"/>
  </w:num>
  <w:num w:numId="10" w16cid:durableId="2092678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033"/>
    <w:rsid w:val="00003298"/>
    <w:rsid w:val="00003B6A"/>
    <w:rsid w:val="00003F8B"/>
    <w:rsid w:val="0000479A"/>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2A0"/>
    <w:rsid w:val="00020C33"/>
    <w:rsid w:val="0002118D"/>
    <w:rsid w:val="000212C9"/>
    <w:rsid w:val="0002260C"/>
    <w:rsid w:val="0002289A"/>
    <w:rsid w:val="000229B1"/>
    <w:rsid w:val="00022BA7"/>
    <w:rsid w:val="0002306D"/>
    <w:rsid w:val="000237A8"/>
    <w:rsid w:val="00023CDD"/>
    <w:rsid w:val="000242C8"/>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D80"/>
    <w:rsid w:val="00036536"/>
    <w:rsid w:val="00036982"/>
    <w:rsid w:val="00036D9C"/>
    <w:rsid w:val="00036DF4"/>
    <w:rsid w:val="000373BF"/>
    <w:rsid w:val="0003743B"/>
    <w:rsid w:val="00037B74"/>
    <w:rsid w:val="00037C97"/>
    <w:rsid w:val="00037CFD"/>
    <w:rsid w:val="00040217"/>
    <w:rsid w:val="0004076C"/>
    <w:rsid w:val="000408A0"/>
    <w:rsid w:val="00040957"/>
    <w:rsid w:val="00040CE3"/>
    <w:rsid w:val="00040D0F"/>
    <w:rsid w:val="00041176"/>
    <w:rsid w:val="00041517"/>
    <w:rsid w:val="00041B5D"/>
    <w:rsid w:val="0004226B"/>
    <w:rsid w:val="00042328"/>
    <w:rsid w:val="00042708"/>
    <w:rsid w:val="00042714"/>
    <w:rsid w:val="00042DB9"/>
    <w:rsid w:val="000438B3"/>
    <w:rsid w:val="00044685"/>
    <w:rsid w:val="0004478F"/>
    <w:rsid w:val="0004486E"/>
    <w:rsid w:val="00044C8C"/>
    <w:rsid w:val="00044CF4"/>
    <w:rsid w:val="000452C7"/>
    <w:rsid w:val="0004586D"/>
    <w:rsid w:val="0004587A"/>
    <w:rsid w:val="00045EE0"/>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0E34"/>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AC0"/>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257"/>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618"/>
    <w:rsid w:val="000B283A"/>
    <w:rsid w:val="000B3B09"/>
    <w:rsid w:val="000B488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010"/>
    <w:rsid w:val="000C7B49"/>
    <w:rsid w:val="000C7FA6"/>
    <w:rsid w:val="000C7FFC"/>
    <w:rsid w:val="000D017E"/>
    <w:rsid w:val="000D239E"/>
    <w:rsid w:val="000D294B"/>
    <w:rsid w:val="000D2A6B"/>
    <w:rsid w:val="000D2AC3"/>
    <w:rsid w:val="000D3590"/>
    <w:rsid w:val="000D4159"/>
    <w:rsid w:val="000D4D3E"/>
    <w:rsid w:val="000D5774"/>
    <w:rsid w:val="000D5CAD"/>
    <w:rsid w:val="000D5EBE"/>
    <w:rsid w:val="000D6597"/>
    <w:rsid w:val="000D76B8"/>
    <w:rsid w:val="000E0276"/>
    <w:rsid w:val="000E071F"/>
    <w:rsid w:val="000E0923"/>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3BC"/>
    <w:rsid w:val="00124736"/>
    <w:rsid w:val="00124990"/>
    <w:rsid w:val="00124A63"/>
    <w:rsid w:val="00124E1E"/>
    <w:rsid w:val="00124F89"/>
    <w:rsid w:val="00124FB7"/>
    <w:rsid w:val="0012561C"/>
    <w:rsid w:val="00125A7B"/>
    <w:rsid w:val="00125AF2"/>
    <w:rsid w:val="00125CCF"/>
    <w:rsid w:val="001260FD"/>
    <w:rsid w:val="00126D51"/>
    <w:rsid w:val="0012731E"/>
    <w:rsid w:val="00127321"/>
    <w:rsid w:val="0012744D"/>
    <w:rsid w:val="001274AB"/>
    <w:rsid w:val="00127D78"/>
    <w:rsid w:val="00127DCD"/>
    <w:rsid w:val="00127FA8"/>
    <w:rsid w:val="00130039"/>
    <w:rsid w:val="001304C0"/>
    <w:rsid w:val="001305E6"/>
    <w:rsid w:val="001305EC"/>
    <w:rsid w:val="00130BEE"/>
    <w:rsid w:val="001315F2"/>
    <w:rsid w:val="00132214"/>
    <w:rsid w:val="00132231"/>
    <w:rsid w:val="00132A28"/>
    <w:rsid w:val="00133148"/>
    <w:rsid w:val="00133A1F"/>
    <w:rsid w:val="0013405D"/>
    <w:rsid w:val="001342C0"/>
    <w:rsid w:val="00134694"/>
    <w:rsid w:val="001349B8"/>
    <w:rsid w:val="00134FE4"/>
    <w:rsid w:val="0013520A"/>
    <w:rsid w:val="0013522F"/>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2D4F"/>
    <w:rsid w:val="00153268"/>
    <w:rsid w:val="0015330F"/>
    <w:rsid w:val="0015394F"/>
    <w:rsid w:val="00153ABA"/>
    <w:rsid w:val="00153E25"/>
    <w:rsid w:val="00154505"/>
    <w:rsid w:val="001547A5"/>
    <w:rsid w:val="00154B86"/>
    <w:rsid w:val="00154BF4"/>
    <w:rsid w:val="00154E2B"/>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1A52"/>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66FF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4086"/>
    <w:rsid w:val="001842A6"/>
    <w:rsid w:val="00184618"/>
    <w:rsid w:val="00184919"/>
    <w:rsid w:val="00184E7C"/>
    <w:rsid w:val="00185E30"/>
    <w:rsid w:val="00185F3B"/>
    <w:rsid w:val="0018613B"/>
    <w:rsid w:val="001874F4"/>
    <w:rsid w:val="00187867"/>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2C"/>
    <w:rsid w:val="001A1138"/>
    <w:rsid w:val="001A13FA"/>
    <w:rsid w:val="001A1732"/>
    <w:rsid w:val="001A20E8"/>
    <w:rsid w:val="001A2CE9"/>
    <w:rsid w:val="001A3153"/>
    <w:rsid w:val="001A3A05"/>
    <w:rsid w:val="001A3ADF"/>
    <w:rsid w:val="001A3E18"/>
    <w:rsid w:val="001A40A3"/>
    <w:rsid w:val="001A43DE"/>
    <w:rsid w:val="001A459B"/>
    <w:rsid w:val="001A4748"/>
    <w:rsid w:val="001A570F"/>
    <w:rsid w:val="001A603A"/>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11C5"/>
    <w:rsid w:val="001C2C97"/>
    <w:rsid w:val="001C2E71"/>
    <w:rsid w:val="001C2FA4"/>
    <w:rsid w:val="001C352B"/>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585"/>
    <w:rsid w:val="00203BD2"/>
    <w:rsid w:val="00205034"/>
    <w:rsid w:val="00205197"/>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5CA"/>
    <w:rsid w:val="0021698A"/>
    <w:rsid w:val="00216AA5"/>
    <w:rsid w:val="00220307"/>
    <w:rsid w:val="00220365"/>
    <w:rsid w:val="002209CB"/>
    <w:rsid w:val="00220D79"/>
    <w:rsid w:val="00220FFE"/>
    <w:rsid w:val="00221BA5"/>
    <w:rsid w:val="002226F5"/>
    <w:rsid w:val="00222980"/>
    <w:rsid w:val="0022333F"/>
    <w:rsid w:val="00223621"/>
    <w:rsid w:val="00223D02"/>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5B03"/>
    <w:rsid w:val="00236150"/>
    <w:rsid w:val="00236166"/>
    <w:rsid w:val="00236A67"/>
    <w:rsid w:val="00236EF6"/>
    <w:rsid w:val="00240B17"/>
    <w:rsid w:val="00240E5B"/>
    <w:rsid w:val="00241680"/>
    <w:rsid w:val="00241D50"/>
    <w:rsid w:val="00241D78"/>
    <w:rsid w:val="002430F2"/>
    <w:rsid w:val="0024516A"/>
    <w:rsid w:val="00245337"/>
    <w:rsid w:val="002457A5"/>
    <w:rsid w:val="00245C2C"/>
    <w:rsid w:val="002463C0"/>
    <w:rsid w:val="002463E2"/>
    <w:rsid w:val="002463FA"/>
    <w:rsid w:val="00246DAE"/>
    <w:rsid w:val="00246FA2"/>
    <w:rsid w:val="00247A28"/>
    <w:rsid w:val="00250C01"/>
    <w:rsid w:val="00250ED1"/>
    <w:rsid w:val="002513F3"/>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6009E"/>
    <w:rsid w:val="0026065F"/>
    <w:rsid w:val="0026069E"/>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68C6"/>
    <w:rsid w:val="00267125"/>
    <w:rsid w:val="00267178"/>
    <w:rsid w:val="0026767C"/>
    <w:rsid w:val="00267993"/>
    <w:rsid w:val="00267B22"/>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1CA"/>
    <w:rsid w:val="0029332D"/>
    <w:rsid w:val="0029345B"/>
    <w:rsid w:val="00293786"/>
    <w:rsid w:val="002937D4"/>
    <w:rsid w:val="00293AE8"/>
    <w:rsid w:val="00293D30"/>
    <w:rsid w:val="00293FFC"/>
    <w:rsid w:val="00294348"/>
    <w:rsid w:val="00294C1A"/>
    <w:rsid w:val="00294F3F"/>
    <w:rsid w:val="002950EF"/>
    <w:rsid w:val="00295EB3"/>
    <w:rsid w:val="002961D6"/>
    <w:rsid w:val="00296F0D"/>
    <w:rsid w:val="002973C9"/>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A3D"/>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1B28"/>
    <w:rsid w:val="002C206D"/>
    <w:rsid w:val="002C2C44"/>
    <w:rsid w:val="002C42F6"/>
    <w:rsid w:val="002C4E86"/>
    <w:rsid w:val="002C4F64"/>
    <w:rsid w:val="002C5308"/>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709"/>
    <w:rsid w:val="002E480D"/>
    <w:rsid w:val="002E4FD4"/>
    <w:rsid w:val="002E5386"/>
    <w:rsid w:val="002E544D"/>
    <w:rsid w:val="002E5F6B"/>
    <w:rsid w:val="002E60B3"/>
    <w:rsid w:val="002E6499"/>
    <w:rsid w:val="002E649F"/>
    <w:rsid w:val="002E6DA0"/>
    <w:rsid w:val="002E7050"/>
    <w:rsid w:val="002E7459"/>
    <w:rsid w:val="002E7544"/>
    <w:rsid w:val="002E7C0B"/>
    <w:rsid w:val="002E7F19"/>
    <w:rsid w:val="002F084D"/>
    <w:rsid w:val="002F0A9A"/>
    <w:rsid w:val="002F0D0C"/>
    <w:rsid w:val="002F1CE6"/>
    <w:rsid w:val="002F1DAD"/>
    <w:rsid w:val="002F2515"/>
    <w:rsid w:val="002F2A81"/>
    <w:rsid w:val="002F308B"/>
    <w:rsid w:val="002F3699"/>
    <w:rsid w:val="002F3A33"/>
    <w:rsid w:val="002F3B04"/>
    <w:rsid w:val="002F4811"/>
    <w:rsid w:val="002F48A7"/>
    <w:rsid w:val="002F6672"/>
    <w:rsid w:val="002F6A58"/>
    <w:rsid w:val="002F70BE"/>
    <w:rsid w:val="002F717F"/>
    <w:rsid w:val="002F792E"/>
    <w:rsid w:val="002F7EB1"/>
    <w:rsid w:val="00301CAE"/>
    <w:rsid w:val="00302138"/>
    <w:rsid w:val="00302A6E"/>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FD8"/>
    <w:rsid w:val="0032634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71A"/>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4B78"/>
    <w:rsid w:val="00354BBC"/>
    <w:rsid w:val="00355EDF"/>
    <w:rsid w:val="00356117"/>
    <w:rsid w:val="0035658A"/>
    <w:rsid w:val="00357ADD"/>
    <w:rsid w:val="00357DC7"/>
    <w:rsid w:val="00360444"/>
    <w:rsid w:val="00360501"/>
    <w:rsid w:val="0036051A"/>
    <w:rsid w:val="003605F6"/>
    <w:rsid w:val="00361551"/>
    <w:rsid w:val="0036236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1FA"/>
    <w:rsid w:val="00373F2A"/>
    <w:rsid w:val="00374B6B"/>
    <w:rsid w:val="00374D92"/>
    <w:rsid w:val="003751AD"/>
    <w:rsid w:val="00376236"/>
    <w:rsid w:val="00376248"/>
    <w:rsid w:val="00376A71"/>
    <w:rsid w:val="00377222"/>
    <w:rsid w:val="00377565"/>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096"/>
    <w:rsid w:val="003B55DE"/>
    <w:rsid w:val="003B5C47"/>
    <w:rsid w:val="003B5DF2"/>
    <w:rsid w:val="003B5F64"/>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5FD7"/>
    <w:rsid w:val="003C609E"/>
    <w:rsid w:val="003C6275"/>
    <w:rsid w:val="003C62F2"/>
    <w:rsid w:val="003C65E9"/>
    <w:rsid w:val="003C6615"/>
    <w:rsid w:val="003C674E"/>
    <w:rsid w:val="003C6AD6"/>
    <w:rsid w:val="003C6CE4"/>
    <w:rsid w:val="003C6DB1"/>
    <w:rsid w:val="003C709C"/>
    <w:rsid w:val="003C7829"/>
    <w:rsid w:val="003D0233"/>
    <w:rsid w:val="003D023E"/>
    <w:rsid w:val="003D084B"/>
    <w:rsid w:val="003D1078"/>
    <w:rsid w:val="003D129F"/>
    <w:rsid w:val="003D1688"/>
    <w:rsid w:val="003D17B8"/>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E3"/>
    <w:rsid w:val="003F1437"/>
    <w:rsid w:val="003F185C"/>
    <w:rsid w:val="003F1DD8"/>
    <w:rsid w:val="003F2446"/>
    <w:rsid w:val="003F2479"/>
    <w:rsid w:val="003F2D4E"/>
    <w:rsid w:val="003F305B"/>
    <w:rsid w:val="003F3197"/>
    <w:rsid w:val="003F367F"/>
    <w:rsid w:val="003F36A3"/>
    <w:rsid w:val="003F3A4A"/>
    <w:rsid w:val="003F4F17"/>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40D8A"/>
    <w:rsid w:val="00441A6B"/>
    <w:rsid w:val="00441EA1"/>
    <w:rsid w:val="0044294C"/>
    <w:rsid w:val="00443B3B"/>
    <w:rsid w:val="00443D53"/>
    <w:rsid w:val="00443E2F"/>
    <w:rsid w:val="00445418"/>
    <w:rsid w:val="0044564C"/>
    <w:rsid w:val="00445798"/>
    <w:rsid w:val="00445B47"/>
    <w:rsid w:val="00446448"/>
    <w:rsid w:val="00446E40"/>
    <w:rsid w:val="0044725C"/>
    <w:rsid w:val="00447465"/>
    <w:rsid w:val="004479B1"/>
    <w:rsid w:val="004505C1"/>
    <w:rsid w:val="004507B8"/>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89C"/>
    <w:rsid w:val="00471425"/>
    <w:rsid w:val="00471443"/>
    <w:rsid w:val="0047195C"/>
    <w:rsid w:val="00472103"/>
    <w:rsid w:val="00472114"/>
    <w:rsid w:val="004728ED"/>
    <w:rsid w:val="004737D0"/>
    <w:rsid w:val="00474F4B"/>
    <w:rsid w:val="004750E0"/>
    <w:rsid w:val="00475ACE"/>
    <w:rsid w:val="00475C7D"/>
    <w:rsid w:val="00476C51"/>
    <w:rsid w:val="00476CBE"/>
    <w:rsid w:val="004773FC"/>
    <w:rsid w:val="00477623"/>
    <w:rsid w:val="00480328"/>
    <w:rsid w:val="004804EA"/>
    <w:rsid w:val="0048110E"/>
    <w:rsid w:val="004816F3"/>
    <w:rsid w:val="00481AC5"/>
    <w:rsid w:val="00481E90"/>
    <w:rsid w:val="00482163"/>
    <w:rsid w:val="00482AA9"/>
    <w:rsid w:val="004830F4"/>
    <w:rsid w:val="004834FC"/>
    <w:rsid w:val="00483554"/>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37B"/>
    <w:rsid w:val="00492C93"/>
    <w:rsid w:val="00492E29"/>
    <w:rsid w:val="004930E6"/>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2CC"/>
    <w:rsid w:val="004A3794"/>
    <w:rsid w:val="004A4B9C"/>
    <w:rsid w:val="004A4C06"/>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D7D"/>
    <w:rsid w:val="004B2677"/>
    <w:rsid w:val="004B3088"/>
    <w:rsid w:val="004B32A8"/>
    <w:rsid w:val="004B32F7"/>
    <w:rsid w:val="004B37BA"/>
    <w:rsid w:val="004B3A83"/>
    <w:rsid w:val="004B460A"/>
    <w:rsid w:val="004B4F03"/>
    <w:rsid w:val="004B68C4"/>
    <w:rsid w:val="004B6B1E"/>
    <w:rsid w:val="004B7A74"/>
    <w:rsid w:val="004C0212"/>
    <w:rsid w:val="004C05F9"/>
    <w:rsid w:val="004C0B32"/>
    <w:rsid w:val="004C1573"/>
    <w:rsid w:val="004C18FD"/>
    <w:rsid w:val="004C2751"/>
    <w:rsid w:val="004C2864"/>
    <w:rsid w:val="004C2872"/>
    <w:rsid w:val="004C2BFF"/>
    <w:rsid w:val="004C30A7"/>
    <w:rsid w:val="004C34FE"/>
    <w:rsid w:val="004C3A4B"/>
    <w:rsid w:val="004C41A0"/>
    <w:rsid w:val="004C4681"/>
    <w:rsid w:val="004C49F0"/>
    <w:rsid w:val="004C4F8F"/>
    <w:rsid w:val="004C52CE"/>
    <w:rsid w:val="004C6779"/>
    <w:rsid w:val="004C77A7"/>
    <w:rsid w:val="004D067A"/>
    <w:rsid w:val="004D0D16"/>
    <w:rsid w:val="004D1305"/>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811"/>
    <w:rsid w:val="004E6FA6"/>
    <w:rsid w:val="004E7EBC"/>
    <w:rsid w:val="004EE66A"/>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4CAD"/>
    <w:rsid w:val="004F563A"/>
    <w:rsid w:val="004F56C3"/>
    <w:rsid w:val="004F5A39"/>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A4C"/>
    <w:rsid w:val="00506818"/>
    <w:rsid w:val="005072FA"/>
    <w:rsid w:val="005076BB"/>
    <w:rsid w:val="005077D1"/>
    <w:rsid w:val="005079D6"/>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6FA"/>
    <w:rsid w:val="00516728"/>
    <w:rsid w:val="0051674B"/>
    <w:rsid w:val="00516B66"/>
    <w:rsid w:val="00516B96"/>
    <w:rsid w:val="00516EEE"/>
    <w:rsid w:val="00516F69"/>
    <w:rsid w:val="00516FFE"/>
    <w:rsid w:val="005170BA"/>
    <w:rsid w:val="005175CE"/>
    <w:rsid w:val="00517D94"/>
    <w:rsid w:val="005201AC"/>
    <w:rsid w:val="00520D64"/>
    <w:rsid w:val="00521DA7"/>
    <w:rsid w:val="00521DFE"/>
    <w:rsid w:val="00523E99"/>
    <w:rsid w:val="0052410E"/>
    <w:rsid w:val="00524710"/>
    <w:rsid w:val="00524C7C"/>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70E"/>
    <w:rsid w:val="00535A68"/>
    <w:rsid w:val="00536923"/>
    <w:rsid w:val="005372D4"/>
    <w:rsid w:val="00537A7D"/>
    <w:rsid w:val="00537BE7"/>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8BB"/>
    <w:rsid w:val="00562B21"/>
    <w:rsid w:val="00562E08"/>
    <w:rsid w:val="00562F82"/>
    <w:rsid w:val="00563591"/>
    <w:rsid w:val="0056373B"/>
    <w:rsid w:val="0056383C"/>
    <w:rsid w:val="00564913"/>
    <w:rsid w:val="00564978"/>
    <w:rsid w:val="005652D1"/>
    <w:rsid w:val="00565AD2"/>
    <w:rsid w:val="005663FC"/>
    <w:rsid w:val="00566D73"/>
    <w:rsid w:val="00567475"/>
    <w:rsid w:val="00567C15"/>
    <w:rsid w:val="00570B5A"/>
    <w:rsid w:val="00570DD6"/>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8741F"/>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A57"/>
    <w:rsid w:val="005A0C51"/>
    <w:rsid w:val="005A1428"/>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048"/>
    <w:rsid w:val="005B41F1"/>
    <w:rsid w:val="005B48F0"/>
    <w:rsid w:val="005B4A13"/>
    <w:rsid w:val="005B4D36"/>
    <w:rsid w:val="005B511B"/>
    <w:rsid w:val="005B5788"/>
    <w:rsid w:val="005B58F0"/>
    <w:rsid w:val="005B5D6A"/>
    <w:rsid w:val="005B60D5"/>
    <w:rsid w:val="005B654A"/>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BEC"/>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26D1"/>
    <w:rsid w:val="00602B5F"/>
    <w:rsid w:val="00603459"/>
    <w:rsid w:val="00604277"/>
    <w:rsid w:val="00604447"/>
    <w:rsid w:val="00604CC7"/>
    <w:rsid w:val="00604DC9"/>
    <w:rsid w:val="00604FCD"/>
    <w:rsid w:val="00604FCF"/>
    <w:rsid w:val="00605362"/>
    <w:rsid w:val="0060537D"/>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7BE"/>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4F55"/>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E98"/>
    <w:rsid w:val="00635279"/>
    <w:rsid w:val="006352B4"/>
    <w:rsid w:val="00635B69"/>
    <w:rsid w:val="0063659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64"/>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0D71"/>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5C1"/>
    <w:rsid w:val="006A1E80"/>
    <w:rsid w:val="006A2935"/>
    <w:rsid w:val="006A3CAE"/>
    <w:rsid w:val="006A4E44"/>
    <w:rsid w:val="006A51E4"/>
    <w:rsid w:val="006A562C"/>
    <w:rsid w:val="006A5F42"/>
    <w:rsid w:val="006A5FEA"/>
    <w:rsid w:val="006A6103"/>
    <w:rsid w:val="006A65AD"/>
    <w:rsid w:val="006A6690"/>
    <w:rsid w:val="006A6813"/>
    <w:rsid w:val="006A68C5"/>
    <w:rsid w:val="006A6B84"/>
    <w:rsid w:val="006A71EB"/>
    <w:rsid w:val="006B08C6"/>
    <w:rsid w:val="006B0AB0"/>
    <w:rsid w:val="006B10ED"/>
    <w:rsid w:val="006B1236"/>
    <w:rsid w:val="006B1342"/>
    <w:rsid w:val="006B156A"/>
    <w:rsid w:val="006B186A"/>
    <w:rsid w:val="006B18A4"/>
    <w:rsid w:val="006B194C"/>
    <w:rsid w:val="006B1A86"/>
    <w:rsid w:val="006B26E3"/>
    <w:rsid w:val="006B3257"/>
    <w:rsid w:val="006B3A27"/>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FA5"/>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9F4"/>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5B4"/>
    <w:rsid w:val="00714A09"/>
    <w:rsid w:val="00715114"/>
    <w:rsid w:val="00715139"/>
    <w:rsid w:val="007159EC"/>
    <w:rsid w:val="007164C4"/>
    <w:rsid w:val="007166B3"/>
    <w:rsid w:val="00716ABD"/>
    <w:rsid w:val="00717D4C"/>
    <w:rsid w:val="00720342"/>
    <w:rsid w:val="00720EA6"/>
    <w:rsid w:val="007214E3"/>
    <w:rsid w:val="00722D13"/>
    <w:rsid w:val="00722EB6"/>
    <w:rsid w:val="00723256"/>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367"/>
    <w:rsid w:val="00747434"/>
    <w:rsid w:val="0074783D"/>
    <w:rsid w:val="007479B9"/>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9D9"/>
    <w:rsid w:val="00757B14"/>
    <w:rsid w:val="00760C85"/>
    <w:rsid w:val="0076159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785"/>
    <w:rsid w:val="0077505F"/>
    <w:rsid w:val="00775259"/>
    <w:rsid w:val="00775F9A"/>
    <w:rsid w:val="00776216"/>
    <w:rsid w:val="007763D6"/>
    <w:rsid w:val="00776572"/>
    <w:rsid w:val="0077738D"/>
    <w:rsid w:val="007774C2"/>
    <w:rsid w:val="00777ADF"/>
    <w:rsid w:val="00781AD8"/>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6620"/>
    <w:rsid w:val="0079697B"/>
    <w:rsid w:val="00797415"/>
    <w:rsid w:val="0079754C"/>
    <w:rsid w:val="007A0657"/>
    <w:rsid w:val="007A0679"/>
    <w:rsid w:val="007A1395"/>
    <w:rsid w:val="007A22E9"/>
    <w:rsid w:val="007A24A2"/>
    <w:rsid w:val="007A24EB"/>
    <w:rsid w:val="007A25CC"/>
    <w:rsid w:val="007A282D"/>
    <w:rsid w:val="007A331E"/>
    <w:rsid w:val="007A3B34"/>
    <w:rsid w:val="007A3BD0"/>
    <w:rsid w:val="007A4313"/>
    <w:rsid w:val="007A455D"/>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5385"/>
    <w:rsid w:val="007B547C"/>
    <w:rsid w:val="007B5719"/>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A12"/>
    <w:rsid w:val="007D1CB4"/>
    <w:rsid w:val="007D1F1A"/>
    <w:rsid w:val="007D3011"/>
    <w:rsid w:val="007D3195"/>
    <w:rsid w:val="007D3572"/>
    <w:rsid w:val="007D3FCB"/>
    <w:rsid w:val="007D4064"/>
    <w:rsid w:val="007D4EFC"/>
    <w:rsid w:val="007D501A"/>
    <w:rsid w:val="007D5105"/>
    <w:rsid w:val="007D53CD"/>
    <w:rsid w:val="007D6377"/>
    <w:rsid w:val="007D6528"/>
    <w:rsid w:val="007D699F"/>
    <w:rsid w:val="007D6AF4"/>
    <w:rsid w:val="007D7EFC"/>
    <w:rsid w:val="007E02CE"/>
    <w:rsid w:val="007E103C"/>
    <w:rsid w:val="007E1221"/>
    <w:rsid w:val="007E15E5"/>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17"/>
    <w:rsid w:val="007E6D39"/>
    <w:rsid w:val="007E6EF9"/>
    <w:rsid w:val="007E7814"/>
    <w:rsid w:val="007E7972"/>
    <w:rsid w:val="007E7C59"/>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096"/>
    <w:rsid w:val="007F77AD"/>
    <w:rsid w:val="00800347"/>
    <w:rsid w:val="00800A85"/>
    <w:rsid w:val="00800C84"/>
    <w:rsid w:val="0080257D"/>
    <w:rsid w:val="008025AE"/>
    <w:rsid w:val="00802670"/>
    <w:rsid w:val="00803615"/>
    <w:rsid w:val="0080375F"/>
    <w:rsid w:val="00803805"/>
    <w:rsid w:val="0080381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FC1"/>
    <w:rsid w:val="00821833"/>
    <w:rsid w:val="00822C89"/>
    <w:rsid w:val="008241C6"/>
    <w:rsid w:val="008243C9"/>
    <w:rsid w:val="00824831"/>
    <w:rsid w:val="0082495D"/>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57FC4"/>
    <w:rsid w:val="008601A9"/>
    <w:rsid w:val="00860716"/>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0D"/>
    <w:rsid w:val="008748BC"/>
    <w:rsid w:val="008748E2"/>
    <w:rsid w:val="00874D66"/>
    <w:rsid w:val="008753F7"/>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128"/>
    <w:rsid w:val="008829D2"/>
    <w:rsid w:val="00882F19"/>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4D8"/>
    <w:rsid w:val="00895940"/>
    <w:rsid w:val="00895C7B"/>
    <w:rsid w:val="00895E31"/>
    <w:rsid w:val="00895E55"/>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027"/>
    <w:rsid w:val="008C25D7"/>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2773"/>
    <w:rsid w:val="008E31A9"/>
    <w:rsid w:val="008E404F"/>
    <w:rsid w:val="008E4412"/>
    <w:rsid w:val="008E4F95"/>
    <w:rsid w:val="008E530B"/>
    <w:rsid w:val="008E5366"/>
    <w:rsid w:val="008E5533"/>
    <w:rsid w:val="008E65FF"/>
    <w:rsid w:val="008E775F"/>
    <w:rsid w:val="008F023F"/>
    <w:rsid w:val="008F1A30"/>
    <w:rsid w:val="008F1C6E"/>
    <w:rsid w:val="008F1FC1"/>
    <w:rsid w:val="008F2238"/>
    <w:rsid w:val="008F2691"/>
    <w:rsid w:val="008F2DF6"/>
    <w:rsid w:val="008F2E3D"/>
    <w:rsid w:val="008F35DC"/>
    <w:rsid w:val="008F478E"/>
    <w:rsid w:val="008F4D52"/>
    <w:rsid w:val="008F4E41"/>
    <w:rsid w:val="008F5161"/>
    <w:rsid w:val="008F5276"/>
    <w:rsid w:val="008F6222"/>
    <w:rsid w:val="008F665E"/>
    <w:rsid w:val="008F670B"/>
    <w:rsid w:val="008F7A00"/>
    <w:rsid w:val="00900C1C"/>
    <w:rsid w:val="00900F65"/>
    <w:rsid w:val="009015BF"/>
    <w:rsid w:val="009029B0"/>
    <w:rsid w:val="00902C58"/>
    <w:rsid w:val="009039B0"/>
    <w:rsid w:val="0090408D"/>
    <w:rsid w:val="00904580"/>
    <w:rsid w:val="00904757"/>
    <w:rsid w:val="00904B36"/>
    <w:rsid w:val="00904C80"/>
    <w:rsid w:val="00904E6B"/>
    <w:rsid w:val="00904FCB"/>
    <w:rsid w:val="009055BA"/>
    <w:rsid w:val="009056EC"/>
    <w:rsid w:val="00905E74"/>
    <w:rsid w:val="00906EEC"/>
    <w:rsid w:val="0090701B"/>
    <w:rsid w:val="00907367"/>
    <w:rsid w:val="00910297"/>
    <w:rsid w:val="0091038F"/>
    <w:rsid w:val="00910AE9"/>
    <w:rsid w:val="009113C8"/>
    <w:rsid w:val="009129EF"/>
    <w:rsid w:val="0091310B"/>
    <w:rsid w:val="00913531"/>
    <w:rsid w:val="0091384B"/>
    <w:rsid w:val="00913F33"/>
    <w:rsid w:val="00914204"/>
    <w:rsid w:val="00914306"/>
    <w:rsid w:val="00914392"/>
    <w:rsid w:val="009143B2"/>
    <w:rsid w:val="009149F6"/>
    <w:rsid w:val="00914D69"/>
    <w:rsid w:val="00915C7E"/>
    <w:rsid w:val="009166AF"/>
    <w:rsid w:val="009168B3"/>
    <w:rsid w:val="009171FF"/>
    <w:rsid w:val="00917862"/>
    <w:rsid w:val="009206C0"/>
    <w:rsid w:val="00922606"/>
    <w:rsid w:val="00922791"/>
    <w:rsid w:val="00922D31"/>
    <w:rsid w:val="009239F9"/>
    <w:rsid w:val="00923F34"/>
    <w:rsid w:val="00924AEB"/>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1B78"/>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83A"/>
    <w:rsid w:val="00950D81"/>
    <w:rsid w:val="009518A1"/>
    <w:rsid w:val="00951BD9"/>
    <w:rsid w:val="00952A05"/>
    <w:rsid w:val="00953831"/>
    <w:rsid w:val="00953F58"/>
    <w:rsid w:val="009543EB"/>
    <w:rsid w:val="00954978"/>
    <w:rsid w:val="00954B1B"/>
    <w:rsid w:val="00956832"/>
    <w:rsid w:val="00957B9C"/>
    <w:rsid w:val="00957C86"/>
    <w:rsid w:val="0096019A"/>
    <w:rsid w:val="00960F15"/>
    <w:rsid w:val="00961A98"/>
    <w:rsid w:val="00961BC3"/>
    <w:rsid w:val="00961C86"/>
    <w:rsid w:val="009620E6"/>
    <w:rsid w:val="009623AB"/>
    <w:rsid w:val="009628F8"/>
    <w:rsid w:val="009629A7"/>
    <w:rsid w:val="00962AFE"/>
    <w:rsid w:val="009631BA"/>
    <w:rsid w:val="009631C3"/>
    <w:rsid w:val="00963456"/>
    <w:rsid w:val="0096378F"/>
    <w:rsid w:val="00963E0B"/>
    <w:rsid w:val="00964131"/>
    <w:rsid w:val="00964206"/>
    <w:rsid w:val="00965380"/>
    <w:rsid w:val="009656EE"/>
    <w:rsid w:val="00965871"/>
    <w:rsid w:val="009659C4"/>
    <w:rsid w:val="00965E26"/>
    <w:rsid w:val="009663C6"/>
    <w:rsid w:val="0096643C"/>
    <w:rsid w:val="00966F17"/>
    <w:rsid w:val="00966FB1"/>
    <w:rsid w:val="00967ED7"/>
    <w:rsid w:val="00970139"/>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947"/>
    <w:rsid w:val="00985FE7"/>
    <w:rsid w:val="00986029"/>
    <w:rsid w:val="009861AC"/>
    <w:rsid w:val="00986E3F"/>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12E5"/>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0FA1"/>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44A"/>
    <w:rsid w:val="009E66F3"/>
    <w:rsid w:val="009E6E9A"/>
    <w:rsid w:val="009E78C4"/>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9F710A"/>
    <w:rsid w:val="00A00C12"/>
    <w:rsid w:val="00A016F4"/>
    <w:rsid w:val="00A01D7B"/>
    <w:rsid w:val="00A0211B"/>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1DA"/>
    <w:rsid w:val="00A1330E"/>
    <w:rsid w:val="00A138DE"/>
    <w:rsid w:val="00A13C2E"/>
    <w:rsid w:val="00A140F7"/>
    <w:rsid w:val="00A1448C"/>
    <w:rsid w:val="00A14C15"/>
    <w:rsid w:val="00A14F1F"/>
    <w:rsid w:val="00A15328"/>
    <w:rsid w:val="00A15419"/>
    <w:rsid w:val="00A156C6"/>
    <w:rsid w:val="00A15D7C"/>
    <w:rsid w:val="00A16150"/>
    <w:rsid w:val="00A16688"/>
    <w:rsid w:val="00A1791D"/>
    <w:rsid w:val="00A17CF5"/>
    <w:rsid w:val="00A203CB"/>
    <w:rsid w:val="00A204BC"/>
    <w:rsid w:val="00A210D2"/>
    <w:rsid w:val="00A215A8"/>
    <w:rsid w:val="00A225CD"/>
    <w:rsid w:val="00A22790"/>
    <w:rsid w:val="00A22822"/>
    <w:rsid w:val="00A22CC2"/>
    <w:rsid w:val="00A2334F"/>
    <w:rsid w:val="00A2351C"/>
    <w:rsid w:val="00A23838"/>
    <w:rsid w:val="00A23944"/>
    <w:rsid w:val="00A2400F"/>
    <w:rsid w:val="00A25337"/>
    <w:rsid w:val="00A25542"/>
    <w:rsid w:val="00A25E59"/>
    <w:rsid w:val="00A25FA0"/>
    <w:rsid w:val="00A2678B"/>
    <w:rsid w:val="00A30AE2"/>
    <w:rsid w:val="00A30B98"/>
    <w:rsid w:val="00A30F4A"/>
    <w:rsid w:val="00A31884"/>
    <w:rsid w:val="00A31A3C"/>
    <w:rsid w:val="00A320C1"/>
    <w:rsid w:val="00A32157"/>
    <w:rsid w:val="00A321B6"/>
    <w:rsid w:val="00A32E8A"/>
    <w:rsid w:val="00A32F17"/>
    <w:rsid w:val="00A33D55"/>
    <w:rsid w:val="00A33F37"/>
    <w:rsid w:val="00A342AB"/>
    <w:rsid w:val="00A34481"/>
    <w:rsid w:val="00A3482F"/>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67"/>
    <w:rsid w:val="00A522C3"/>
    <w:rsid w:val="00A528B0"/>
    <w:rsid w:val="00A52DCE"/>
    <w:rsid w:val="00A53477"/>
    <w:rsid w:val="00A54390"/>
    <w:rsid w:val="00A54E22"/>
    <w:rsid w:val="00A55140"/>
    <w:rsid w:val="00A562CA"/>
    <w:rsid w:val="00A56787"/>
    <w:rsid w:val="00A5694E"/>
    <w:rsid w:val="00A56C8C"/>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D91"/>
    <w:rsid w:val="00A70DF7"/>
    <w:rsid w:val="00A711F0"/>
    <w:rsid w:val="00A71593"/>
    <w:rsid w:val="00A71EFB"/>
    <w:rsid w:val="00A72644"/>
    <w:rsid w:val="00A72B79"/>
    <w:rsid w:val="00A73268"/>
    <w:rsid w:val="00A737FD"/>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FFB"/>
    <w:rsid w:val="00A91257"/>
    <w:rsid w:val="00A91F12"/>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705"/>
    <w:rsid w:val="00A95955"/>
    <w:rsid w:val="00A9632E"/>
    <w:rsid w:val="00A9641B"/>
    <w:rsid w:val="00A9643B"/>
    <w:rsid w:val="00A967CF"/>
    <w:rsid w:val="00A96E21"/>
    <w:rsid w:val="00A96E34"/>
    <w:rsid w:val="00A979B1"/>
    <w:rsid w:val="00AA0AD4"/>
    <w:rsid w:val="00AA1165"/>
    <w:rsid w:val="00AA1480"/>
    <w:rsid w:val="00AA1E32"/>
    <w:rsid w:val="00AA2161"/>
    <w:rsid w:val="00AA2601"/>
    <w:rsid w:val="00AA2A10"/>
    <w:rsid w:val="00AA2CB2"/>
    <w:rsid w:val="00AA2F6D"/>
    <w:rsid w:val="00AA3467"/>
    <w:rsid w:val="00AA3682"/>
    <w:rsid w:val="00AA397F"/>
    <w:rsid w:val="00AA3F31"/>
    <w:rsid w:val="00AA437A"/>
    <w:rsid w:val="00AA4625"/>
    <w:rsid w:val="00AA5517"/>
    <w:rsid w:val="00AA5D61"/>
    <w:rsid w:val="00AA6BB6"/>
    <w:rsid w:val="00AA6C30"/>
    <w:rsid w:val="00AA7BCE"/>
    <w:rsid w:val="00AA7D57"/>
    <w:rsid w:val="00AB0036"/>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CBD"/>
    <w:rsid w:val="00AC4B39"/>
    <w:rsid w:val="00AC4F34"/>
    <w:rsid w:val="00AC50BC"/>
    <w:rsid w:val="00AC52A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76F2"/>
    <w:rsid w:val="00AD7D03"/>
    <w:rsid w:val="00AE1224"/>
    <w:rsid w:val="00AE12C5"/>
    <w:rsid w:val="00AE18A3"/>
    <w:rsid w:val="00AE1DBB"/>
    <w:rsid w:val="00AE2993"/>
    <w:rsid w:val="00AE3505"/>
    <w:rsid w:val="00AE3756"/>
    <w:rsid w:val="00AE3A4B"/>
    <w:rsid w:val="00AE3A63"/>
    <w:rsid w:val="00AE4572"/>
    <w:rsid w:val="00AE4755"/>
    <w:rsid w:val="00AE53FF"/>
    <w:rsid w:val="00AE5416"/>
    <w:rsid w:val="00AE5435"/>
    <w:rsid w:val="00AE5C7D"/>
    <w:rsid w:val="00AE645C"/>
    <w:rsid w:val="00AE749F"/>
    <w:rsid w:val="00AE7DED"/>
    <w:rsid w:val="00AE7E75"/>
    <w:rsid w:val="00AF10FA"/>
    <w:rsid w:val="00AF2255"/>
    <w:rsid w:val="00AF2918"/>
    <w:rsid w:val="00AF3ABE"/>
    <w:rsid w:val="00AF49C5"/>
    <w:rsid w:val="00AF52E0"/>
    <w:rsid w:val="00AF5615"/>
    <w:rsid w:val="00AF57C6"/>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27D6C"/>
    <w:rsid w:val="00B3027F"/>
    <w:rsid w:val="00B306F3"/>
    <w:rsid w:val="00B30BC2"/>
    <w:rsid w:val="00B30C63"/>
    <w:rsid w:val="00B30F3D"/>
    <w:rsid w:val="00B315B3"/>
    <w:rsid w:val="00B31645"/>
    <w:rsid w:val="00B322F2"/>
    <w:rsid w:val="00B32AAE"/>
    <w:rsid w:val="00B32B18"/>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2043"/>
    <w:rsid w:val="00B432A0"/>
    <w:rsid w:val="00B4341B"/>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8B8"/>
    <w:rsid w:val="00B56CDC"/>
    <w:rsid w:val="00B56E01"/>
    <w:rsid w:val="00B570B9"/>
    <w:rsid w:val="00B5715D"/>
    <w:rsid w:val="00B57479"/>
    <w:rsid w:val="00B576FE"/>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0D01"/>
    <w:rsid w:val="00B910E0"/>
    <w:rsid w:val="00B91319"/>
    <w:rsid w:val="00B91E6E"/>
    <w:rsid w:val="00B925A9"/>
    <w:rsid w:val="00B929CF"/>
    <w:rsid w:val="00B92C59"/>
    <w:rsid w:val="00B92D3D"/>
    <w:rsid w:val="00B93112"/>
    <w:rsid w:val="00B931AD"/>
    <w:rsid w:val="00B93BA2"/>
    <w:rsid w:val="00B93D60"/>
    <w:rsid w:val="00B943EA"/>
    <w:rsid w:val="00B950B1"/>
    <w:rsid w:val="00B950F0"/>
    <w:rsid w:val="00B95B21"/>
    <w:rsid w:val="00B95BFE"/>
    <w:rsid w:val="00B961CB"/>
    <w:rsid w:val="00B96C22"/>
    <w:rsid w:val="00B972D3"/>
    <w:rsid w:val="00B9781E"/>
    <w:rsid w:val="00B97C29"/>
    <w:rsid w:val="00BA0098"/>
    <w:rsid w:val="00BA036D"/>
    <w:rsid w:val="00BA0965"/>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824"/>
    <w:rsid w:val="00BB3940"/>
    <w:rsid w:val="00BB4389"/>
    <w:rsid w:val="00BB5587"/>
    <w:rsid w:val="00BB55E0"/>
    <w:rsid w:val="00BB5F6F"/>
    <w:rsid w:val="00BB611F"/>
    <w:rsid w:val="00BB61BE"/>
    <w:rsid w:val="00BB64A9"/>
    <w:rsid w:val="00BB6B61"/>
    <w:rsid w:val="00BB7191"/>
    <w:rsid w:val="00BB7659"/>
    <w:rsid w:val="00BB76D3"/>
    <w:rsid w:val="00BB7FBE"/>
    <w:rsid w:val="00BC0922"/>
    <w:rsid w:val="00BC0A7B"/>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29"/>
    <w:rsid w:val="00BC6BE0"/>
    <w:rsid w:val="00BC6CD8"/>
    <w:rsid w:val="00BC6EAE"/>
    <w:rsid w:val="00BC73E9"/>
    <w:rsid w:val="00BC76B1"/>
    <w:rsid w:val="00BD04FC"/>
    <w:rsid w:val="00BD0F73"/>
    <w:rsid w:val="00BD1366"/>
    <w:rsid w:val="00BD1656"/>
    <w:rsid w:val="00BD1827"/>
    <w:rsid w:val="00BD18CC"/>
    <w:rsid w:val="00BD1AC1"/>
    <w:rsid w:val="00BD1D46"/>
    <w:rsid w:val="00BD29F5"/>
    <w:rsid w:val="00BD3242"/>
    <w:rsid w:val="00BD3419"/>
    <w:rsid w:val="00BD39EC"/>
    <w:rsid w:val="00BD42CA"/>
    <w:rsid w:val="00BD4326"/>
    <w:rsid w:val="00BD43E5"/>
    <w:rsid w:val="00BD4B70"/>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137"/>
    <w:rsid w:val="00BE137E"/>
    <w:rsid w:val="00BE15A2"/>
    <w:rsid w:val="00BE1772"/>
    <w:rsid w:val="00BE1DEB"/>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3D8"/>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9BD"/>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70A4"/>
    <w:rsid w:val="00C27214"/>
    <w:rsid w:val="00C27BB6"/>
    <w:rsid w:val="00C30796"/>
    <w:rsid w:val="00C312AB"/>
    <w:rsid w:val="00C322F1"/>
    <w:rsid w:val="00C32CFA"/>
    <w:rsid w:val="00C33284"/>
    <w:rsid w:val="00C33F76"/>
    <w:rsid w:val="00C34398"/>
    <w:rsid w:val="00C343E5"/>
    <w:rsid w:val="00C351A6"/>
    <w:rsid w:val="00C35A4C"/>
    <w:rsid w:val="00C35E0D"/>
    <w:rsid w:val="00C36FEF"/>
    <w:rsid w:val="00C37066"/>
    <w:rsid w:val="00C371FA"/>
    <w:rsid w:val="00C3764B"/>
    <w:rsid w:val="00C377A2"/>
    <w:rsid w:val="00C40492"/>
    <w:rsid w:val="00C40FFC"/>
    <w:rsid w:val="00C41480"/>
    <w:rsid w:val="00C41622"/>
    <w:rsid w:val="00C41DB4"/>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0F6A"/>
    <w:rsid w:val="00C51A32"/>
    <w:rsid w:val="00C51C28"/>
    <w:rsid w:val="00C51E34"/>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3BD"/>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492"/>
    <w:rsid w:val="00C92547"/>
    <w:rsid w:val="00C926FD"/>
    <w:rsid w:val="00C941A8"/>
    <w:rsid w:val="00C95364"/>
    <w:rsid w:val="00C95C72"/>
    <w:rsid w:val="00C95FE9"/>
    <w:rsid w:val="00C962B5"/>
    <w:rsid w:val="00C96B86"/>
    <w:rsid w:val="00C971F9"/>
    <w:rsid w:val="00C97254"/>
    <w:rsid w:val="00C97DF7"/>
    <w:rsid w:val="00CA0AEE"/>
    <w:rsid w:val="00CA14C9"/>
    <w:rsid w:val="00CA1A6A"/>
    <w:rsid w:val="00CA20A3"/>
    <w:rsid w:val="00CA236E"/>
    <w:rsid w:val="00CA23F4"/>
    <w:rsid w:val="00CA24FB"/>
    <w:rsid w:val="00CA27D6"/>
    <w:rsid w:val="00CA2D5B"/>
    <w:rsid w:val="00CA3B64"/>
    <w:rsid w:val="00CA3DFB"/>
    <w:rsid w:val="00CA4CCE"/>
    <w:rsid w:val="00CA6108"/>
    <w:rsid w:val="00CA64D5"/>
    <w:rsid w:val="00CA66DA"/>
    <w:rsid w:val="00CA6AAF"/>
    <w:rsid w:val="00CA7A20"/>
    <w:rsid w:val="00CB1877"/>
    <w:rsid w:val="00CB1AAC"/>
    <w:rsid w:val="00CB21E2"/>
    <w:rsid w:val="00CB2EBB"/>
    <w:rsid w:val="00CB3192"/>
    <w:rsid w:val="00CB3201"/>
    <w:rsid w:val="00CB3415"/>
    <w:rsid w:val="00CB3785"/>
    <w:rsid w:val="00CB3A41"/>
    <w:rsid w:val="00CB4329"/>
    <w:rsid w:val="00CB4677"/>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5DFA"/>
    <w:rsid w:val="00CC6F87"/>
    <w:rsid w:val="00CC7262"/>
    <w:rsid w:val="00CC7A24"/>
    <w:rsid w:val="00CC7D21"/>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74E"/>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265"/>
    <w:rsid w:val="00D23974"/>
    <w:rsid w:val="00D24E2E"/>
    <w:rsid w:val="00D2506D"/>
    <w:rsid w:val="00D2519A"/>
    <w:rsid w:val="00D25462"/>
    <w:rsid w:val="00D25507"/>
    <w:rsid w:val="00D2632E"/>
    <w:rsid w:val="00D26479"/>
    <w:rsid w:val="00D26DCE"/>
    <w:rsid w:val="00D27035"/>
    <w:rsid w:val="00D27661"/>
    <w:rsid w:val="00D27859"/>
    <w:rsid w:val="00D2794D"/>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3BC7"/>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567"/>
    <w:rsid w:val="00D456F4"/>
    <w:rsid w:val="00D45EB6"/>
    <w:rsid w:val="00D4638E"/>
    <w:rsid w:val="00D46D18"/>
    <w:rsid w:val="00D4724C"/>
    <w:rsid w:val="00D47598"/>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C04"/>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7313"/>
    <w:rsid w:val="00D702CA"/>
    <w:rsid w:val="00D703DD"/>
    <w:rsid w:val="00D704D1"/>
    <w:rsid w:val="00D70636"/>
    <w:rsid w:val="00D71230"/>
    <w:rsid w:val="00D735D0"/>
    <w:rsid w:val="00D738D2"/>
    <w:rsid w:val="00D74118"/>
    <w:rsid w:val="00D74693"/>
    <w:rsid w:val="00D74696"/>
    <w:rsid w:val="00D75688"/>
    <w:rsid w:val="00D7582C"/>
    <w:rsid w:val="00D7589B"/>
    <w:rsid w:val="00D760A2"/>
    <w:rsid w:val="00D77315"/>
    <w:rsid w:val="00D77465"/>
    <w:rsid w:val="00D80021"/>
    <w:rsid w:val="00D807E5"/>
    <w:rsid w:val="00D80803"/>
    <w:rsid w:val="00D833BE"/>
    <w:rsid w:val="00D843FC"/>
    <w:rsid w:val="00D84AD1"/>
    <w:rsid w:val="00D84C22"/>
    <w:rsid w:val="00D84DC8"/>
    <w:rsid w:val="00D8562F"/>
    <w:rsid w:val="00D858D9"/>
    <w:rsid w:val="00D85B15"/>
    <w:rsid w:val="00D8724C"/>
    <w:rsid w:val="00D8796D"/>
    <w:rsid w:val="00D87E37"/>
    <w:rsid w:val="00D90280"/>
    <w:rsid w:val="00D90A85"/>
    <w:rsid w:val="00D9102A"/>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A05BF"/>
    <w:rsid w:val="00DA0C2C"/>
    <w:rsid w:val="00DA193F"/>
    <w:rsid w:val="00DA1B0B"/>
    <w:rsid w:val="00DA2124"/>
    <w:rsid w:val="00DA2589"/>
    <w:rsid w:val="00DA29C7"/>
    <w:rsid w:val="00DA2AF8"/>
    <w:rsid w:val="00DA2C76"/>
    <w:rsid w:val="00DA386A"/>
    <w:rsid w:val="00DA466E"/>
    <w:rsid w:val="00DA47A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39D"/>
    <w:rsid w:val="00DC04BF"/>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F0E"/>
    <w:rsid w:val="00DE5AFD"/>
    <w:rsid w:val="00DE6492"/>
    <w:rsid w:val="00DE652F"/>
    <w:rsid w:val="00DE65AF"/>
    <w:rsid w:val="00DE742E"/>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923"/>
    <w:rsid w:val="00E139D5"/>
    <w:rsid w:val="00E14042"/>
    <w:rsid w:val="00E14CA5"/>
    <w:rsid w:val="00E15202"/>
    <w:rsid w:val="00E152DF"/>
    <w:rsid w:val="00E15505"/>
    <w:rsid w:val="00E15611"/>
    <w:rsid w:val="00E162B5"/>
    <w:rsid w:val="00E16A67"/>
    <w:rsid w:val="00E17141"/>
    <w:rsid w:val="00E17D3D"/>
    <w:rsid w:val="00E21896"/>
    <w:rsid w:val="00E219A1"/>
    <w:rsid w:val="00E2202A"/>
    <w:rsid w:val="00E22D1B"/>
    <w:rsid w:val="00E2324A"/>
    <w:rsid w:val="00E235F5"/>
    <w:rsid w:val="00E2374A"/>
    <w:rsid w:val="00E23783"/>
    <w:rsid w:val="00E23A53"/>
    <w:rsid w:val="00E2401E"/>
    <w:rsid w:val="00E25348"/>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532"/>
    <w:rsid w:val="00E468E6"/>
    <w:rsid w:val="00E46C51"/>
    <w:rsid w:val="00E46CC9"/>
    <w:rsid w:val="00E46D8C"/>
    <w:rsid w:val="00E50255"/>
    <w:rsid w:val="00E50772"/>
    <w:rsid w:val="00E50D89"/>
    <w:rsid w:val="00E51C5A"/>
    <w:rsid w:val="00E528F9"/>
    <w:rsid w:val="00E53522"/>
    <w:rsid w:val="00E545FA"/>
    <w:rsid w:val="00E546E8"/>
    <w:rsid w:val="00E5496E"/>
    <w:rsid w:val="00E5577B"/>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67C50"/>
    <w:rsid w:val="00E7011C"/>
    <w:rsid w:val="00E708BC"/>
    <w:rsid w:val="00E70C34"/>
    <w:rsid w:val="00E70C44"/>
    <w:rsid w:val="00E7138D"/>
    <w:rsid w:val="00E7220D"/>
    <w:rsid w:val="00E7273B"/>
    <w:rsid w:val="00E72B6E"/>
    <w:rsid w:val="00E72BD9"/>
    <w:rsid w:val="00E7322D"/>
    <w:rsid w:val="00E742F4"/>
    <w:rsid w:val="00E74B6D"/>
    <w:rsid w:val="00E74BE2"/>
    <w:rsid w:val="00E75976"/>
    <w:rsid w:val="00E75E5C"/>
    <w:rsid w:val="00E760FF"/>
    <w:rsid w:val="00E76384"/>
    <w:rsid w:val="00E775E3"/>
    <w:rsid w:val="00E77A45"/>
    <w:rsid w:val="00E80693"/>
    <w:rsid w:val="00E80E6D"/>
    <w:rsid w:val="00E812F5"/>
    <w:rsid w:val="00E8154B"/>
    <w:rsid w:val="00E82619"/>
    <w:rsid w:val="00E82968"/>
    <w:rsid w:val="00E8357D"/>
    <w:rsid w:val="00E8373C"/>
    <w:rsid w:val="00E83967"/>
    <w:rsid w:val="00E839AD"/>
    <w:rsid w:val="00E83F3C"/>
    <w:rsid w:val="00E83FCE"/>
    <w:rsid w:val="00E84570"/>
    <w:rsid w:val="00E846CA"/>
    <w:rsid w:val="00E8487A"/>
    <w:rsid w:val="00E8492D"/>
    <w:rsid w:val="00E85726"/>
    <w:rsid w:val="00E85E2B"/>
    <w:rsid w:val="00E8634C"/>
    <w:rsid w:val="00E872A7"/>
    <w:rsid w:val="00E878CC"/>
    <w:rsid w:val="00E87A7D"/>
    <w:rsid w:val="00E87EAD"/>
    <w:rsid w:val="00E901AB"/>
    <w:rsid w:val="00E90AF8"/>
    <w:rsid w:val="00E923FD"/>
    <w:rsid w:val="00E924F7"/>
    <w:rsid w:val="00E9292A"/>
    <w:rsid w:val="00E9353E"/>
    <w:rsid w:val="00E94687"/>
    <w:rsid w:val="00E95DD9"/>
    <w:rsid w:val="00E96341"/>
    <w:rsid w:val="00E964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778"/>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A77"/>
    <w:rsid w:val="00EC2BF5"/>
    <w:rsid w:val="00EC2E5A"/>
    <w:rsid w:val="00EC2F2F"/>
    <w:rsid w:val="00EC3652"/>
    <w:rsid w:val="00EC3D03"/>
    <w:rsid w:val="00EC4915"/>
    <w:rsid w:val="00EC5199"/>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6B9A"/>
    <w:rsid w:val="00EF72D1"/>
    <w:rsid w:val="00EF7936"/>
    <w:rsid w:val="00F00C01"/>
    <w:rsid w:val="00F01025"/>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FDF"/>
    <w:rsid w:val="00F17672"/>
    <w:rsid w:val="00F179D0"/>
    <w:rsid w:val="00F17DA4"/>
    <w:rsid w:val="00F17DCE"/>
    <w:rsid w:val="00F21BE9"/>
    <w:rsid w:val="00F22492"/>
    <w:rsid w:val="00F22750"/>
    <w:rsid w:val="00F22B0A"/>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11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4FEE"/>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139"/>
    <w:rsid w:val="00F56627"/>
    <w:rsid w:val="00F566F6"/>
    <w:rsid w:val="00F56C91"/>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00"/>
    <w:rsid w:val="00F875C4"/>
    <w:rsid w:val="00F876E5"/>
    <w:rsid w:val="00F9005C"/>
    <w:rsid w:val="00F904AE"/>
    <w:rsid w:val="00F90826"/>
    <w:rsid w:val="00F91B2C"/>
    <w:rsid w:val="00F91CBA"/>
    <w:rsid w:val="00F91DF2"/>
    <w:rsid w:val="00F92513"/>
    <w:rsid w:val="00F925C6"/>
    <w:rsid w:val="00F9294C"/>
    <w:rsid w:val="00F92F98"/>
    <w:rsid w:val="00F93AEB"/>
    <w:rsid w:val="00F94CD4"/>
    <w:rsid w:val="00F9506A"/>
    <w:rsid w:val="00F955CD"/>
    <w:rsid w:val="00F95B03"/>
    <w:rsid w:val="00F96026"/>
    <w:rsid w:val="00F96230"/>
    <w:rsid w:val="00F96B57"/>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E0"/>
    <w:rsid w:val="00FB75FC"/>
    <w:rsid w:val="00FB7877"/>
    <w:rsid w:val="00FC0936"/>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0D50"/>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454E"/>
    <w:rsid w:val="00FF507F"/>
    <w:rsid w:val="00FF5D4D"/>
    <w:rsid w:val="00FF634E"/>
    <w:rsid w:val="00FF649E"/>
    <w:rsid w:val="00FF6FE3"/>
    <w:rsid w:val="010AF378"/>
    <w:rsid w:val="01A2EA67"/>
    <w:rsid w:val="01A852CF"/>
    <w:rsid w:val="029FC432"/>
    <w:rsid w:val="02A5B310"/>
    <w:rsid w:val="02B01225"/>
    <w:rsid w:val="0353CA70"/>
    <w:rsid w:val="036F9FAF"/>
    <w:rsid w:val="03BDEA6A"/>
    <w:rsid w:val="03FE9936"/>
    <w:rsid w:val="0416D040"/>
    <w:rsid w:val="044BBC81"/>
    <w:rsid w:val="047FD16F"/>
    <w:rsid w:val="049CF5D6"/>
    <w:rsid w:val="0535893E"/>
    <w:rsid w:val="055AB46E"/>
    <w:rsid w:val="05619CBE"/>
    <w:rsid w:val="05B482E3"/>
    <w:rsid w:val="05F2E259"/>
    <w:rsid w:val="05FA559E"/>
    <w:rsid w:val="060EA3DB"/>
    <w:rsid w:val="063653B2"/>
    <w:rsid w:val="06542ECF"/>
    <w:rsid w:val="07AA743C"/>
    <w:rsid w:val="0825C528"/>
    <w:rsid w:val="08EDF0ED"/>
    <w:rsid w:val="093EC3E4"/>
    <w:rsid w:val="09D0EE63"/>
    <w:rsid w:val="0A717B72"/>
    <w:rsid w:val="0A751039"/>
    <w:rsid w:val="0AB4EB49"/>
    <w:rsid w:val="0AB800EC"/>
    <w:rsid w:val="0ACED967"/>
    <w:rsid w:val="0ADA9445"/>
    <w:rsid w:val="0B38CC2B"/>
    <w:rsid w:val="0B4D1081"/>
    <w:rsid w:val="0C183216"/>
    <w:rsid w:val="0C6AA9C8"/>
    <w:rsid w:val="0C72485D"/>
    <w:rsid w:val="0C9D8989"/>
    <w:rsid w:val="0C9E538D"/>
    <w:rsid w:val="0CB445D7"/>
    <w:rsid w:val="0CD35A85"/>
    <w:rsid w:val="0CD8499C"/>
    <w:rsid w:val="0CFEDE0C"/>
    <w:rsid w:val="0D0F5659"/>
    <w:rsid w:val="0D89CE29"/>
    <w:rsid w:val="0DA1B3F3"/>
    <w:rsid w:val="0DA91C34"/>
    <w:rsid w:val="0DB0AC54"/>
    <w:rsid w:val="0DD73B11"/>
    <w:rsid w:val="0EBDEC2C"/>
    <w:rsid w:val="0F79B9D7"/>
    <w:rsid w:val="0FEAE379"/>
    <w:rsid w:val="10677E0A"/>
    <w:rsid w:val="106F7A23"/>
    <w:rsid w:val="10C99ADE"/>
    <w:rsid w:val="10E0D201"/>
    <w:rsid w:val="11041DAD"/>
    <w:rsid w:val="114D992C"/>
    <w:rsid w:val="12A0225B"/>
    <w:rsid w:val="1322843B"/>
    <w:rsid w:val="1324A020"/>
    <w:rsid w:val="136C725D"/>
    <w:rsid w:val="13B6F8F2"/>
    <w:rsid w:val="13B8CC26"/>
    <w:rsid w:val="140036AB"/>
    <w:rsid w:val="142D2FF7"/>
    <w:rsid w:val="14CFBEC1"/>
    <w:rsid w:val="14DBE507"/>
    <w:rsid w:val="159C070C"/>
    <w:rsid w:val="15FB6522"/>
    <w:rsid w:val="16199FAC"/>
    <w:rsid w:val="1651DE65"/>
    <w:rsid w:val="165C66F7"/>
    <w:rsid w:val="1664290D"/>
    <w:rsid w:val="16649FEF"/>
    <w:rsid w:val="16C22A4B"/>
    <w:rsid w:val="16EEE92B"/>
    <w:rsid w:val="1739A437"/>
    <w:rsid w:val="17D27EFF"/>
    <w:rsid w:val="17E9D3E5"/>
    <w:rsid w:val="184FC3E4"/>
    <w:rsid w:val="1869EED9"/>
    <w:rsid w:val="187314D3"/>
    <w:rsid w:val="18760192"/>
    <w:rsid w:val="18D57498"/>
    <w:rsid w:val="1909D01F"/>
    <w:rsid w:val="193305E4"/>
    <w:rsid w:val="1A0CC7BE"/>
    <w:rsid w:val="1AA0B9CD"/>
    <w:rsid w:val="1AB5ADE8"/>
    <w:rsid w:val="1AECDB15"/>
    <w:rsid w:val="1B705D6E"/>
    <w:rsid w:val="1BAAB5AE"/>
    <w:rsid w:val="1BC71973"/>
    <w:rsid w:val="1C15C98D"/>
    <w:rsid w:val="1C3EC466"/>
    <w:rsid w:val="1C6CDACC"/>
    <w:rsid w:val="1C8CA1DF"/>
    <w:rsid w:val="1CBB9AD9"/>
    <w:rsid w:val="1D00ED72"/>
    <w:rsid w:val="1D3764D8"/>
    <w:rsid w:val="1D38DAFD"/>
    <w:rsid w:val="1D672306"/>
    <w:rsid w:val="1D733E1E"/>
    <w:rsid w:val="1DB3B2EF"/>
    <w:rsid w:val="1E056A3D"/>
    <w:rsid w:val="1EFC0979"/>
    <w:rsid w:val="1F0A109A"/>
    <w:rsid w:val="200B9AE8"/>
    <w:rsid w:val="2039A0A2"/>
    <w:rsid w:val="2092E5C6"/>
    <w:rsid w:val="211B3AF8"/>
    <w:rsid w:val="21C50374"/>
    <w:rsid w:val="21D19061"/>
    <w:rsid w:val="21D57103"/>
    <w:rsid w:val="21E662A0"/>
    <w:rsid w:val="21FE4702"/>
    <w:rsid w:val="225CA34E"/>
    <w:rsid w:val="22960C9C"/>
    <w:rsid w:val="231CA35F"/>
    <w:rsid w:val="23272055"/>
    <w:rsid w:val="232ADC5D"/>
    <w:rsid w:val="242F06C7"/>
    <w:rsid w:val="2449FB63"/>
    <w:rsid w:val="24DF3391"/>
    <w:rsid w:val="2657C157"/>
    <w:rsid w:val="26627D1F"/>
    <w:rsid w:val="26789B7A"/>
    <w:rsid w:val="2708CFFB"/>
    <w:rsid w:val="2732FF7C"/>
    <w:rsid w:val="2755BECF"/>
    <w:rsid w:val="27587C34"/>
    <w:rsid w:val="27C4FB44"/>
    <w:rsid w:val="27D707DD"/>
    <w:rsid w:val="2914F560"/>
    <w:rsid w:val="299B7E54"/>
    <w:rsid w:val="29B4AD23"/>
    <w:rsid w:val="29CBA357"/>
    <w:rsid w:val="29F468E2"/>
    <w:rsid w:val="2A115A7D"/>
    <w:rsid w:val="2A41F21A"/>
    <w:rsid w:val="2B18CC0A"/>
    <w:rsid w:val="2B4309CA"/>
    <w:rsid w:val="2B4D64D2"/>
    <w:rsid w:val="2B6773B8"/>
    <w:rsid w:val="2B7872A7"/>
    <w:rsid w:val="2B85D490"/>
    <w:rsid w:val="2BDD15B9"/>
    <w:rsid w:val="2C29B135"/>
    <w:rsid w:val="2C2DFBC0"/>
    <w:rsid w:val="2C537297"/>
    <w:rsid w:val="2C807019"/>
    <w:rsid w:val="2D034419"/>
    <w:rsid w:val="2DA6B512"/>
    <w:rsid w:val="2E29257B"/>
    <w:rsid w:val="2E299CAF"/>
    <w:rsid w:val="2E4E9998"/>
    <w:rsid w:val="2E5ED850"/>
    <w:rsid w:val="2E715A7F"/>
    <w:rsid w:val="2E99A41B"/>
    <w:rsid w:val="2F33A853"/>
    <w:rsid w:val="2F4AAB21"/>
    <w:rsid w:val="3003D639"/>
    <w:rsid w:val="3022A7F5"/>
    <w:rsid w:val="30941691"/>
    <w:rsid w:val="30CF78B4"/>
    <w:rsid w:val="30E67B82"/>
    <w:rsid w:val="31E68BB6"/>
    <w:rsid w:val="32746DA7"/>
    <w:rsid w:val="339923AD"/>
    <w:rsid w:val="33F5A3CF"/>
    <w:rsid w:val="340363E7"/>
    <w:rsid w:val="341552DC"/>
    <w:rsid w:val="34724DD0"/>
    <w:rsid w:val="34A1E81C"/>
    <w:rsid w:val="34B5EAFA"/>
    <w:rsid w:val="359C6913"/>
    <w:rsid w:val="3644257C"/>
    <w:rsid w:val="3666A4E5"/>
    <w:rsid w:val="36DD1B8C"/>
    <w:rsid w:val="36EC78EE"/>
    <w:rsid w:val="36F4710C"/>
    <w:rsid w:val="3764771F"/>
    <w:rsid w:val="37781046"/>
    <w:rsid w:val="37C82B67"/>
    <w:rsid w:val="383C0917"/>
    <w:rsid w:val="388FDC7E"/>
    <w:rsid w:val="390C2635"/>
    <w:rsid w:val="391CC818"/>
    <w:rsid w:val="3920A23A"/>
    <w:rsid w:val="3968FE8E"/>
    <w:rsid w:val="3A739313"/>
    <w:rsid w:val="3AE9E302"/>
    <w:rsid w:val="3B9683F7"/>
    <w:rsid w:val="3BA95684"/>
    <w:rsid w:val="3BCB3C2E"/>
    <w:rsid w:val="3BEA10FC"/>
    <w:rsid w:val="3C229271"/>
    <w:rsid w:val="3CAB666A"/>
    <w:rsid w:val="3CB673FF"/>
    <w:rsid w:val="3CF0CB17"/>
    <w:rsid w:val="3DC27D03"/>
    <w:rsid w:val="3E4F9A9A"/>
    <w:rsid w:val="3E524460"/>
    <w:rsid w:val="3EAFF815"/>
    <w:rsid w:val="3ECE0FAE"/>
    <w:rsid w:val="3EE19C09"/>
    <w:rsid w:val="3FA24834"/>
    <w:rsid w:val="405385CC"/>
    <w:rsid w:val="40993BDC"/>
    <w:rsid w:val="40AE469D"/>
    <w:rsid w:val="40CA0AC7"/>
    <w:rsid w:val="411272C2"/>
    <w:rsid w:val="41B05504"/>
    <w:rsid w:val="4284D176"/>
    <w:rsid w:val="42E0FEE6"/>
    <w:rsid w:val="43198449"/>
    <w:rsid w:val="439096ED"/>
    <w:rsid w:val="441E7147"/>
    <w:rsid w:val="446868FA"/>
    <w:rsid w:val="449EE389"/>
    <w:rsid w:val="44A8FB23"/>
    <w:rsid w:val="451C8D3D"/>
    <w:rsid w:val="455074AD"/>
    <w:rsid w:val="45533DB2"/>
    <w:rsid w:val="45828FB5"/>
    <w:rsid w:val="45B23BD8"/>
    <w:rsid w:val="45F9A3FF"/>
    <w:rsid w:val="4638CD78"/>
    <w:rsid w:val="469C637F"/>
    <w:rsid w:val="471E9E97"/>
    <w:rsid w:val="47D839DE"/>
    <w:rsid w:val="484339E3"/>
    <w:rsid w:val="48703D10"/>
    <w:rsid w:val="48C08A7A"/>
    <w:rsid w:val="48E1F8C5"/>
    <w:rsid w:val="495A6061"/>
    <w:rsid w:val="4A9DCE45"/>
    <w:rsid w:val="4A9FACC1"/>
    <w:rsid w:val="4AD3BACB"/>
    <w:rsid w:val="4B428375"/>
    <w:rsid w:val="4B55A3B3"/>
    <w:rsid w:val="4B7552C0"/>
    <w:rsid w:val="4B89F548"/>
    <w:rsid w:val="4B8F2946"/>
    <w:rsid w:val="4B936A59"/>
    <w:rsid w:val="4BC9AF3F"/>
    <w:rsid w:val="4C7199B6"/>
    <w:rsid w:val="4C9D7ADC"/>
    <w:rsid w:val="4CCEE998"/>
    <w:rsid w:val="4CF0461F"/>
    <w:rsid w:val="4D29D573"/>
    <w:rsid w:val="4D2AF921"/>
    <w:rsid w:val="4D338AB3"/>
    <w:rsid w:val="4D3ABD07"/>
    <w:rsid w:val="4D851A94"/>
    <w:rsid w:val="4E2A6B5F"/>
    <w:rsid w:val="4E54A240"/>
    <w:rsid w:val="4E73788F"/>
    <w:rsid w:val="4E973839"/>
    <w:rsid w:val="4E98E8D7"/>
    <w:rsid w:val="4F11E2FD"/>
    <w:rsid w:val="4FEDC764"/>
    <w:rsid w:val="501C08DF"/>
    <w:rsid w:val="501DC4F2"/>
    <w:rsid w:val="503FAD7D"/>
    <w:rsid w:val="509DD24C"/>
    <w:rsid w:val="512C7C40"/>
    <w:rsid w:val="515AB37A"/>
    <w:rsid w:val="5189942C"/>
    <w:rsid w:val="518FD6E1"/>
    <w:rsid w:val="51B185CF"/>
    <w:rsid w:val="51B7D940"/>
    <w:rsid w:val="51F505CD"/>
    <w:rsid w:val="5218BCFF"/>
    <w:rsid w:val="5267C812"/>
    <w:rsid w:val="527B8835"/>
    <w:rsid w:val="52F683DB"/>
    <w:rsid w:val="532208EB"/>
    <w:rsid w:val="532B3C12"/>
    <w:rsid w:val="53422614"/>
    <w:rsid w:val="53D3FBC1"/>
    <w:rsid w:val="54FB8CC1"/>
    <w:rsid w:val="55C71B26"/>
    <w:rsid w:val="55FA4715"/>
    <w:rsid w:val="56187BFC"/>
    <w:rsid w:val="5658C53A"/>
    <w:rsid w:val="567083D7"/>
    <w:rsid w:val="569C1CFF"/>
    <w:rsid w:val="5701C6C8"/>
    <w:rsid w:val="57385DF1"/>
    <w:rsid w:val="574E1E5D"/>
    <w:rsid w:val="57589684"/>
    <w:rsid w:val="57C39A89"/>
    <w:rsid w:val="582A0AAB"/>
    <w:rsid w:val="583BAD14"/>
    <w:rsid w:val="5874273E"/>
    <w:rsid w:val="58A0B14B"/>
    <w:rsid w:val="58B70E05"/>
    <w:rsid w:val="58E9967E"/>
    <w:rsid w:val="58ED34F0"/>
    <w:rsid w:val="58F466E5"/>
    <w:rsid w:val="597E4BD1"/>
    <w:rsid w:val="59BE3F73"/>
    <w:rsid w:val="59CAC803"/>
    <w:rsid w:val="5A73C590"/>
    <w:rsid w:val="5AF4E053"/>
    <w:rsid w:val="5B01EE4E"/>
    <w:rsid w:val="5B088AA0"/>
    <w:rsid w:val="5B58F1E4"/>
    <w:rsid w:val="5B7CAFBE"/>
    <w:rsid w:val="5BB71ED9"/>
    <w:rsid w:val="5BC94CDD"/>
    <w:rsid w:val="5C05E47A"/>
    <w:rsid w:val="5CB0DD71"/>
    <w:rsid w:val="5CD15AEC"/>
    <w:rsid w:val="5CE697EB"/>
    <w:rsid w:val="5D450D7A"/>
    <w:rsid w:val="5D889341"/>
    <w:rsid w:val="5DC0B34F"/>
    <w:rsid w:val="5DC3542E"/>
    <w:rsid w:val="5DEB2D2F"/>
    <w:rsid w:val="5E1E1829"/>
    <w:rsid w:val="5E2D5810"/>
    <w:rsid w:val="5EE1B42A"/>
    <w:rsid w:val="5F00ED9F"/>
    <w:rsid w:val="5F26D0D6"/>
    <w:rsid w:val="5F789BAE"/>
    <w:rsid w:val="606D82B1"/>
    <w:rsid w:val="6078276E"/>
    <w:rsid w:val="607D848B"/>
    <w:rsid w:val="6090A583"/>
    <w:rsid w:val="60E649EF"/>
    <w:rsid w:val="61981D74"/>
    <w:rsid w:val="619FBBA9"/>
    <w:rsid w:val="61D6BAE2"/>
    <w:rsid w:val="6292F120"/>
    <w:rsid w:val="62990EF2"/>
    <w:rsid w:val="63291672"/>
    <w:rsid w:val="633AA146"/>
    <w:rsid w:val="63E73D06"/>
    <w:rsid w:val="649ABCEB"/>
    <w:rsid w:val="64D671A7"/>
    <w:rsid w:val="650737E1"/>
    <w:rsid w:val="650E5BA4"/>
    <w:rsid w:val="65D96007"/>
    <w:rsid w:val="65F8F35A"/>
    <w:rsid w:val="66D515DC"/>
    <w:rsid w:val="66EDC7C7"/>
    <w:rsid w:val="671D7A38"/>
    <w:rsid w:val="67243F4C"/>
    <w:rsid w:val="67AF5CA0"/>
    <w:rsid w:val="67D25DAD"/>
    <w:rsid w:val="67D476AE"/>
    <w:rsid w:val="68495BE5"/>
    <w:rsid w:val="6909B08C"/>
    <w:rsid w:val="6920FF97"/>
    <w:rsid w:val="69619857"/>
    <w:rsid w:val="699FEF2F"/>
    <w:rsid w:val="69FAD6FD"/>
    <w:rsid w:val="6A45F091"/>
    <w:rsid w:val="6A76A0FC"/>
    <w:rsid w:val="6A8208CF"/>
    <w:rsid w:val="6B455404"/>
    <w:rsid w:val="6C12715D"/>
    <w:rsid w:val="6CB288AC"/>
    <w:rsid w:val="6CB29065"/>
    <w:rsid w:val="6CB29864"/>
    <w:rsid w:val="6CCDD424"/>
    <w:rsid w:val="6CDEAB8A"/>
    <w:rsid w:val="6D070F0D"/>
    <w:rsid w:val="6D3277BF"/>
    <w:rsid w:val="6DAB702B"/>
    <w:rsid w:val="6DD82A54"/>
    <w:rsid w:val="6E69A485"/>
    <w:rsid w:val="6E6ABF22"/>
    <w:rsid w:val="6E704A8F"/>
    <w:rsid w:val="6E9858D8"/>
    <w:rsid w:val="6EA8BB6A"/>
    <w:rsid w:val="6EFA4BB6"/>
    <w:rsid w:val="6F16824D"/>
    <w:rsid w:val="6F52DA62"/>
    <w:rsid w:val="6F7FED43"/>
    <w:rsid w:val="6F89F129"/>
    <w:rsid w:val="6F8A0A8F"/>
    <w:rsid w:val="6F9619D1"/>
    <w:rsid w:val="6FDD6F92"/>
    <w:rsid w:val="70F5F405"/>
    <w:rsid w:val="7108247D"/>
    <w:rsid w:val="7109C2AC"/>
    <w:rsid w:val="71104140"/>
    <w:rsid w:val="712F5AB8"/>
    <w:rsid w:val="7140DF41"/>
    <w:rsid w:val="717B4E5C"/>
    <w:rsid w:val="7205E8E2"/>
    <w:rsid w:val="72497A66"/>
    <w:rsid w:val="724B2FE2"/>
    <w:rsid w:val="7254AF6A"/>
    <w:rsid w:val="72569FB1"/>
    <w:rsid w:val="7261EE32"/>
    <w:rsid w:val="727523E8"/>
    <w:rsid w:val="72B1710F"/>
    <w:rsid w:val="72ECB7F2"/>
    <w:rsid w:val="730B67F9"/>
    <w:rsid w:val="73117B8D"/>
    <w:rsid w:val="73701B7E"/>
    <w:rsid w:val="73A36244"/>
    <w:rsid w:val="73AAF6CB"/>
    <w:rsid w:val="73B71DCF"/>
    <w:rsid w:val="73D16A22"/>
    <w:rsid w:val="73F81803"/>
    <w:rsid w:val="7415E615"/>
    <w:rsid w:val="74888853"/>
    <w:rsid w:val="749958C6"/>
    <w:rsid w:val="74BFE033"/>
    <w:rsid w:val="74F482F7"/>
    <w:rsid w:val="7547D452"/>
    <w:rsid w:val="7569C8B3"/>
    <w:rsid w:val="759EF8DD"/>
    <w:rsid w:val="75AED98F"/>
    <w:rsid w:val="75C2717A"/>
    <w:rsid w:val="75FA726D"/>
    <w:rsid w:val="75FCB035"/>
    <w:rsid w:val="760AF8CC"/>
    <w:rsid w:val="762458B4"/>
    <w:rsid w:val="764180B7"/>
    <w:rsid w:val="76611771"/>
    <w:rsid w:val="77392A14"/>
    <w:rsid w:val="77467F07"/>
    <w:rsid w:val="777BC99E"/>
    <w:rsid w:val="77890BFD"/>
    <w:rsid w:val="77B59D7B"/>
    <w:rsid w:val="77CF591A"/>
    <w:rsid w:val="77E0AB9D"/>
    <w:rsid w:val="788D7F63"/>
    <w:rsid w:val="78F9E42E"/>
    <w:rsid w:val="79077E25"/>
    <w:rsid w:val="79131BC1"/>
    <w:rsid w:val="791F584B"/>
    <w:rsid w:val="79546C12"/>
    <w:rsid w:val="796A9788"/>
    <w:rsid w:val="79958F50"/>
    <w:rsid w:val="799C1F4B"/>
    <w:rsid w:val="7A205D80"/>
    <w:rsid w:val="7A283307"/>
    <w:rsid w:val="7A6DEB23"/>
    <w:rsid w:val="7A70CAD6"/>
    <w:rsid w:val="7AE1CD34"/>
    <w:rsid w:val="7B2A28C0"/>
    <w:rsid w:val="7B4AC1DB"/>
    <w:rsid w:val="7B63C47B"/>
    <w:rsid w:val="7B8BB399"/>
    <w:rsid w:val="7BBA8B00"/>
    <w:rsid w:val="7C19F02A"/>
    <w:rsid w:val="7C90B181"/>
    <w:rsid w:val="7D0285A2"/>
    <w:rsid w:val="7D105753"/>
    <w:rsid w:val="7D377ED9"/>
    <w:rsid w:val="7D9FF7C6"/>
    <w:rsid w:val="7DD7BAE1"/>
    <w:rsid w:val="7DD8D57E"/>
    <w:rsid w:val="7E7D10FF"/>
    <w:rsid w:val="7EA86B43"/>
    <w:rsid w:val="7EB8287B"/>
    <w:rsid w:val="7EC0856A"/>
    <w:rsid w:val="7EC0F0B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DE742E"/>
    <w:pPr>
      <w:tabs>
        <w:tab w:val="left" w:pos="567"/>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E742E"/>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2513F3"/>
    <w:pPr>
      <w:numPr>
        <w:ilvl w:val="1"/>
        <w:numId w:val="1"/>
      </w:numPr>
      <w:spacing w:before="120" w:after="120" w:line="276" w:lineRule="auto"/>
      <w:jc w:val="both"/>
    </w:pPr>
    <w:rPr>
      <w:rFonts w:eastAsia="Arial" w:cs="Arial"/>
      <w:i/>
      <w:iCs/>
      <w:color w:val="FF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717D4C"/>
    <w:pPr>
      <w:numPr>
        <w:ilvl w:val="2"/>
        <w:numId w:val="1"/>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7B1E53"/>
    <w:pPr>
      <w:numPr>
        <w:ilvl w:val="3"/>
      </w:numPr>
    </w:pPr>
  </w:style>
  <w:style w:type="paragraph" w:customStyle="1" w:styleId="Nivel5">
    <w:name w:val="Nivel 5"/>
    <w:basedOn w:val="Nivel4"/>
    <w:autoRedefine/>
    <w:qFormat/>
    <w:rsid w:val="00377565"/>
    <w:pPr>
      <w:numPr>
        <w:ilvl w:val="4"/>
      </w:numPr>
      <w:ind w:left="851"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513F3"/>
    <w:rPr>
      <w:rFonts w:ascii="Ecofont_Spranq_eco_Sans" w:eastAsia="Arial" w:hAnsi="Ecofont_Spranq_eco_Sans" w:cs="Arial"/>
      <w:i/>
      <w:iCs/>
      <w:color w:val="FF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val="0"/>
      <w:noProof/>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B4341B"/>
    <w:pPr>
      <w:spacing w:before="120" w:after="120" w:line="276" w:lineRule="auto"/>
      <w:ind w:left="0"/>
      <w:contextualSpacing w:val="0"/>
      <w:jc w:val="center"/>
    </w:pPr>
    <w:rPr>
      <w:rFonts w:ascii="Arial" w:eastAsiaTheme="minorHAnsi" w:hAnsi="Arial" w:cs="Arial"/>
      <w:b/>
      <w:bCs/>
      <w:i/>
      <w:iCs/>
      <w:color w:val="FF0000"/>
      <w:sz w:val="20"/>
      <w:szCs w:val="20"/>
      <w:u w:val="single"/>
    </w:rPr>
  </w:style>
  <w:style w:type="character" w:customStyle="1" w:styleId="ouChar">
    <w:name w:val="ou Char"/>
    <w:basedOn w:val="PargrafodaListaChar"/>
    <w:link w:val="ou"/>
    <w:rsid w:val="00B4341B"/>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717D4C"/>
    <w:rPr>
      <w:b/>
      <w:bCs/>
      <w:iCs w:val="0"/>
    </w:rPr>
  </w:style>
  <w:style w:type="paragraph" w:customStyle="1" w:styleId="Nvel3-R">
    <w:name w:val="Nível 3-R"/>
    <w:basedOn w:val="Nivel3"/>
    <w:link w:val="Nvel3-RChar"/>
    <w:autoRedefine/>
    <w:qFormat/>
    <w:rsid w:val="00377565"/>
    <w:rPr>
      <w:i/>
      <w:iCs/>
      <w:color w:val="FF0000"/>
    </w:rPr>
  </w:style>
  <w:style w:type="character" w:customStyle="1" w:styleId="Nvel2-RedChar">
    <w:name w:val="Nível 2 -Red Char"/>
    <w:basedOn w:val="Nivel2Char"/>
    <w:link w:val="Nvel2-Red"/>
    <w:rsid w:val="00717D4C"/>
    <w:rPr>
      <w:rFonts w:ascii="Ecofont_Spranq_eco_Sans" w:eastAsia="Arial" w:hAnsi="Ecofont_Spranq_eco_Sans" w:cs="Arial"/>
      <w:b/>
      <w:bCs/>
      <w:i/>
      <w:iCs w:val="0"/>
      <w:color w:val="FF0000"/>
      <w:lang w:eastAsia="pt-BR"/>
    </w:rPr>
  </w:style>
  <w:style w:type="paragraph" w:customStyle="1" w:styleId="Nvel4-R">
    <w:name w:val="Nível 4-R"/>
    <w:basedOn w:val="Nivel4"/>
    <w:link w:val="Nvel4-RChar"/>
    <w:qFormat/>
    <w:rsid w:val="00377565"/>
    <w:pPr>
      <w:ind w:left="567" w:firstLine="0"/>
    </w:pPr>
    <w:rPr>
      <w:i/>
      <w:iCs/>
      <w:color w:val="FF0000"/>
    </w:rPr>
  </w:style>
  <w:style w:type="character" w:customStyle="1" w:styleId="Nivel3Char">
    <w:name w:val="Nivel 3 Char"/>
    <w:basedOn w:val="Fontepargpadro"/>
    <w:link w:val="Nivel3"/>
    <w:rsid w:val="00717D4C"/>
    <w:rPr>
      <w:rFonts w:ascii="Arial" w:hAnsi="Arial" w:cs="Arial"/>
      <w:lang w:eastAsia="pt-BR"/>
    </w:rPr>
  </w:style>
  <w:style w:type="character" w:customStyle="1" w:styleId="Nvel3-RChar">
    <w:name w:val="Nível 3-R Char"/>
    <w:basedOn w:val="Nivel3Char"/>
    <w:link w:val="Nvel3-R"/>
    <w:rsid w:val="00377565"/>
    <w:rPr>
      <w:rFonts w:ascii="Arial" w:hAnsi="Arial" w:cs="Arial"/>
      <w:i/>
      <w:iCs/>
      <w:color w:val="FF0000"/>
      <w:lang w:eastAsia="pt-BR"/>
    </w:rPr>
  </w:style>
  <w:style w:type="paragraph" w:customStyle="1" w:styleId="Nvel1-SemNum">
    <w:name w:val="Nível 1-Sem Num"/>
    <w:basedOn w:val="Nivel01"/>
    <w:link w:val="Nvel1-SemNumChar"/>
    <w:autoRedefine/>
    <w:qFormat/>
    <w:rsid w:val="00690D71"/>
    <w:pPr>
      <w:outlineLvl w:val="1"/>
    </w:pPr>
    <w:rPr>
      <w:color w:val="FF0000"/>
    </w:rPr>
  </w:style>
  <w:style w:type="character" w:customStyle="1" w:styleId="Nvel4-RChar">
    <w:name w:val="Nível 4-R Char"/>
    <w:basedOn w:val="Nivel4Char"/>
    <w:link w:val="Nvel4-R"/>
    <w:rsid w:val="00377565"/>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690D71"/>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tionnonrsolue1">
    <w:name w:val="Mention non résolue1"/>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01-SemNumerao">
    <w:name w:val="Nível 01-Sem Numeração"/>
    <w:basedOn w:val="Normal"/>
    <w:link w:val="Nvel01-SemNumeraoChar"/>
    <w:autoRedefine/>
    <w:uiPriority w:val="1"/>
    <w:qFormat/>
    <w:rsid w:val="00D9102A"/>
    <w:pPr>
      <w:keepNext/>
      <w:keepLines/>
      <w:spacing w:before="240" w:after="120" w:line="276" w:lineRule="auto"/>
      <w:jc w:val="both"/>
      <w:outlineLvl w:val="1"/>
    </w:pPr>
    <w:rPr>
      <w:rFonts w:ascii="Arial" w:eastAsiaTheme="majorEastAsia" w:hAnsi="Arial" w:cs="Arial"/>
      <w:b/>
      <w:bCs/>
      <w:color w:val="FF0000"/>
      <w:sz w:val="20"/>
      <w:szCs w:val="20"/>
    </w:rPr>
  </w:style>
  <w:style w:type="character" w:customStyle="1" w:styleId="Nvel01-SemNumeraoChar">
    <w:name w:val="Nível 01-Sem Numeração Char"/>
    <w:basedOn w:val="Fontepargpadro"/>
    <w:link w:val="Nvel01-SemNumerao"/>
    <w:uiPriority w:val="1"/>
    <w:rsid w:val="00D9102A"/>
    <w:rPr>
      <w:rFonts w:ascii="Arial" w:eastAsiaTheme="majorEastAsia" w:hAnsi="Arial" w:cs="Arial"/>
      <w:b/>
      <w:bCs/>
      <w:color w:val="FF0000"/>
      <w:lang w:eastAsia="pt-BR"/>
    </w:rPr>
  </w:style>
  <w:style w:type="character" w:customStyle="1" w:styleId="MenoPendente5">
    <w:name w:val="Menção Pendente5"/>
    <w:basedOn w:val="Fontepargpadro"/>
    <w:uiPriority w:val="99"/>
    <w:semiHidden/>
    <w:unhideWhenUsed/>
    <w:rsid w:val="00D47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946387">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521078">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5123106">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0776140">
      <w:bodyDiv w:val="1"/>
      <w:marLeft w:val="0"/>
      <w:marRight w:val="0"/>
      <w:marTop w:val="0"/>
      <w:marBottom w:val="0"/>
      <w:divBdr>
        <w:top w:val="none" w:sz="0" w:space="0" w:color="auto"/>
        <w:left w:val="none" w:sz="0" w:space="0" w:color="auto"/>
        <w:bottom w:val="none" w:sz="0" w:space="0" w:color="auto"/>
        <w:right w:val="none" w:sz="0" w:space="0" w:color="auto"/>
      </w:divBdr>
      <w:divsChild>
        <w:div w:id="562957808">
          <w:marLeft w:val="0"/>
          <w:marRight w:val="0"/>
          <w:marTop w:val="0"/>
          <w:marBottom w:val="0"/>
          <w:divBdr>
            <w:top w:val="none" w:sz="0" w:space="0" w:color="auto"/>
            <w:left w:val="none" w:sz="0" w:space="0" w:color="auto"/>
            <w:bottom w:val="none" w:sz="0" w:space="0" w:color="auto"/>
            <w:right w:val="none" w:sz="0" w:space="0" w:color="auto"/>
          </w:divBdr>
        </w:div>
        <w:div w:id="1028411057">
          <w:marLeft w:val="0"/>
          <w:marRight w:val="0"/>
          <w:marTop w:val="0"/>
          <w:marBottom w:val="0"/>
          <w:divBdr>
            <w:top w:val="none" w:sz="0" w:space="0" w:color="auto"/>
            <w:left w:val="none" w:sz="0" w:space="0" w:color="auto"/>
            <w:bottom w:val="none" w:sz="0" w:space="0" w:color="auto"/>
            <w:right w:val="none" w:sz="0" w:space="0" w:color="auto"/>
          </w:divBdr>
        </w:div>
        <w:div w:id="214700764">
          <w:marLeft w:val="0"/>
          <w:marRight w:val="0"/>
          <w:marTop w:val="0"/>
          <w:marBottom w:val="0"/>
          <w:divBdr>
            <w:top w:val="none" w:sz="0" w:space="0" w:color="auto"/>
            <w:left w:val="none" w:sz="0" w:space="0" w:color="auto"/>
            <w:bottom w:val="none" w:sz="0" w:space="0" w:color="auto"/>
            <w:right w:val="none" w:sz="0" w:space="0" w:color="auto"/>
          </w:divBdr>
        </w:div>
        <w:div w:id="381293900">
          <w:marLeft w:val="0"/>
          <w:marRight w:val="0"/>
          <w:marTop w:val="0"/>
          <w:marBottom w:val="0"/>
          <w:divBdr>
            <w:top w:val="none" w:sz="0" w:space="0" w:color="auto"/>
            <w:left w:val="none" w:sz="0" w:space="0" w:color="auto"/>
            <w:bottom w:val="none" w:sz="0" w:space="0" w:color="auto"/>
            <w:right w:val="none" w:sz="0" w:space="0" w:color="auto"/>
          </w:divBdr>
        </w:div>
        <w:div w:id="348800896">
          <w:marLeft w:val="0"/>
          <w:marRight w:val="0"/>
          <w:marTop w:val="0"/>
          <w:marBottom w:val="0"/>
          <w:divBdr>
            <w:top w:val="none" w:sz="0" w:space="0" w:color="auto"/>
            <w:left w:val="none" w:sz="0" w:space="0" w:color="auto"/>
            <w:bottom w:val="none" w:sz="0" w:space="0" w:color="auto"/>
            <w:right w:val="none" w:sz="0" w:space="0" w:color="auto"/>
          </w:divBdr>
        </w:div>
        <w:div w:id="420373012">
          <w:marLeft w:val="0"/>
          <w:marRight w:val="0"/>
          <w:marTop w:val="0"/>
          <w:marBottom w:val="0"/>
          <w:divBdr>
            <w:top w:val="none" w:sz="0" w:space="0" w:color="auto"/>
            <w:left w:val="none" w:sz="0" w:space="0" w:color="auto"/>
            <w:bottom w:val="none" w:sz="0" w:space="0" w:color="auto"/>
            <w:right w:val="none" w:sz="0" w:space="0" w:color="auto"/>
          </w:divBdr>
        </w:div>
        <w:div w:id="1227186930">
          <w:marLeft w:val="0"/>
          <w:marRight w:val="0"/>
          <w:marTop w:val="0"/>
          <w:marBottom w:val="0"/>
          <w:divBdr>
            <w:top w:val="none" w:sz="0" w:space="0" w:color="auto"/>
            <w:left w:val="none" w:sz="0" w:space="0" w:color="auto"/>
            <w:bottom w:val="none" w:sz="0" w:space="0" w:color="auto"/>
            <w:right w:val="none" w:sz="0" w:space="0" w:color="auto"/>
          </w:divBdr>
        </w:div>
        <w:div w:id="1976837893">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087340">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0485548">
      <w:bodyDiv w:val="1"/>
      <w:marLeft w:val="0"/>
      <w:marRight w:val="0"/>
      <w:marTop w:val="0"/>
      <w:marBottom w:val="0"/>
      <w:divBdr>
        <w:top w:val="none" w:sz="0" w:space="0" w:color="auto"/>
        <w:left w:val="none" w:sz="0" w:space="0" w:color="auto"/>
        <w:bottom w:val="none" w:sz="0" w:space="0" w:color="auto"/>
        <w:right w:val="none" w:sz="0" w:space="0" w:color="auto"/>
      </w:divBdr>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77494634">
      <w:bodyDiv w:val="1"/>
      <w:marLeft w:val="0"/>
      <w:marRight w:val="0"/>
      <w:marTop w:val="0"/>
      <w:marBottom w:val="0"/>
      <w:divBdr>
        <w:top w:val="none" w:sz="0" w:space="0" w:color="auto"/>
        <w:left w:val="none" w:sz="0" w:space="0" w:color="auto"/>
        <w:bottom w:val="none" w:sz="0" w:space="0" w:color="auto"/>
        <w:right w:val="none" w:sz="0" w:space="0" w:color="auto"/>
      </w:divBdr>
      <w:divsChild>
        <w:div w:id="1063136037">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27242363">
      <w:bodyDiv w:val="1"/>
      <w:marLeft w:val="0"/>
      <w:marRight w:val="0"/>
      <w:marTop w:val="0"/>
      <w:marBottom w:val="0"/>
      <w:divBdr>
        <w:top w:val="none" w:sz="0" w:space="0" w:color="auto"/>
        <w:left w:val="none" w:sz="0" w:space="0" w:color="auto"/>
        <w:bottom w:val="none" w:sz="0" w:space="0" w:color="auto"/>
        <w:right w:val="none" w:sz="0" w:space="0" w:color="auto"/>
      </w:divBdr>
      <w:divsChild>
        <w:div w:id="168102733">
          <w:marLeft w:val="0"/>
          <w:marRight w:val="0"/>
          <w:marTop w:val="0"/>
          <w:marBottom w:val="0"/>
          <w:divBdr>
            <w:top w:val="none" w:sz="0" w:space="0" w:color="auto"/>
            <w:left w:val="none" w:sz="0" w:space="0" w:color="auto"/>
            <w:bottom w:val="none" w:sz="0" w:space="0" w:color="auto"/>
            <w:right w:val="none" w:sz="0" w:space="0" w:color="auto"/>
          </w:divBdr>
        </w:div>
        <w:div w:id="1940599332">
          <w:marLeft w:val="0"/>
          <w:marRight w:val="0"/>
          <w:marTop w:val="0"/>
          <w:marBottom w:val="0"/>
          <w:divBdr>
            <w:top w:val="none" w:sz="0" w:space="0" w:color="auto"/>
            <w:left w:val="none" w:sz="0" w:space="0" w:color="auto"/>
            <w:bottom w:val="none" w:sz="0" w:space="0" w:color="auto"/>
            <w:right w:val="none" w:sz="0" w:space="0" w:color="auto"/>
          </w:divBdr>
        </w:div>
        <w:div w:id="199443243">
          <w:marLeft w:val="0"/>
          <w:marRight w:val="0"/>
          <w:marTop w:val="0"/>
          <w:marBottom w:val="0"/>
          <w:divBdr>
            <w:top w:val="none" w:sz="0" w:space="0" w:color="auto"/>
            <w:left w:val="none" w:sz="0" w:space="0" w:color="auto"/>
            <w:bottom w:val="none" w:sz="0" w:space="0" w:color="auto"/>
            <w:right w:val="none" w:sz="0" w:space="0" w:color="auto"/>
          </w:divBdr>
        </w:div>
        <w:div w:id="265121728">
          <w:marLeft w:val="0"/>
          <w:marRight w:val="0"/>
          <w:marTop w:val="0"/>
          <w:marBottom w:val="0"/>
          <w:divBdr>
            <w:top w:val="none" w:sz="0" w:space="0" w:color="auto"/>
            <w:left w:val="none" w:sz="0" w:space="0" w:color="auto"/>
            <w:bottom w:val="none" w:sz="0" w:space="0" w:color="auto"/>
            <w:right w:val="none" w:sz="0" w:space="0" w:color="auto"/>
          </w:divBdr>
        </w:div>
        <w:div w:id="1957057067">
          <w:marLeft w:val="0"/>
          <w:marRight w:val="0"/>
          <w:marTop w:val="0"/>
          <w:marBottom w:val="0"/>
          <w:divBdr>
            <w:top w:val="none" w:sz="0" w:space="0" w:color="auto"/>
            <w:left w:val="none" w:sz="0" w:space="0" w:color="auto"/>
            <w:bottom w:val="none" w:sz="0" w:space="0" w:color="auto"/>
            <w:right w:val="none" w:sz="0" w:space="0" w:color="auto"/>
          </w:divBdr>
        </w:div>
        <w:div w:id="824324720">
          <w:marLeft w:val="0"/>
          <w:marRight w:val="0"/>
          <w:marTop w:val="0"/>
          <w:marBottom w:val="0"/>
          <w:divBdr>
            <w:top w:val="none" w:sz="0" w:space="0" w:color="auto"/>
            <w:left w:val="none" w:sz="0" w:space="0" w:color="auto"/>
            <w:bottom w:val="none" w:sz="0" w:space="0" w:color="auto"/>
            <w:right w:val="none" w:sz="0" w:space="0" w:color="auto"/>
          </w:divBdr>
        </w:div>
        <w:div w:id="1557006405">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31256674">
      <w:bodyDiv w:val="1"/>
      <w:marLeft w:val="0"/>
      <w:marRight w:val="0"/>
      <w:marTop w:val="0"/>
      <w:marBottom w:val="0"/>
      <w:divBdr>
        <w:top w:val="none" w:sz="0" w:space="0" w:color="auto"/>
        <w:left w:val="none" w:sz="0" w:space="0" w:color="auto"/>
        <w:bottom w:val="none" w:sz="0" w:space="0" w:color="auto"/>
        <w:right w:val="none" w:sz="0" w:space="0" w:color="auto"/>
      </w:divBdr>
      <w:divsChild>
        <w:div w:id="820275926">
          <w:marLeft w:val="0"/>
          <w:marRight w:val="0"/>
          <w:marTop w:val="0"/>
          <w:marBottom w:val="0"/>
          <w:divBdr>
            <w:top w:val="none" w:sz="0" w:space="0" w:color="auto"/>
            <w:left w:val="none" w:sz="0" w:space="0" w:color="auto"/>
            <w:bottom w:val="none" w:sz="0" w:space="0" w:color="auto"/>
            <w:right w:val="none" w:sz="0" w:space="0" w:color="auto"/>
          </w:divBdr>
        </w:div>
        <w:div w:id="824514431">
          <w:marLeft w:val="0"/>
          <w:marRight w:val="0"/>
          <w:marTop w:val="0"/>
          <w:marBottom w:val="0"/>
          <w:divBdr>
            <w:top w:val="none" w:sz="0" w:space="0" w:color="auto"/>
            <w:left w:val="none" w:sz="0" w:space="0" w:color="auto"/>
            <w:bottom w:val="none" w:sz="0" w:space="0" w:color="auto"/>
            <w:right w:val="none" w:sz="0" w:space="0" w:color="auto"/>
          </w:divBdr>
        </w:div>
        <w:div w:id="1678724297">
          <w:marLeft w:val="0"/>
          <w:marRight w:val="0"/>
          <w:marTop w:val="0"/>
          <w:marBottom w:val="0"/>
          <w:divBdr>
            <w:top w:val="none" w:sz="0" w:space="0" w:color="auto"/>
            <w:left w:val="none" w:sz="0" w:space="0" w:color="auto"/>
            <w:bottom w:val="none" w:sz="0" w:space="0" w:color="auto"/>
            <w:right w:val="none" w:sz="0" w:space="0" w:color="auto"/>
          </w:divBdr>
        </w:div>
        <w:div w:id="1803036139">
          <w:marLeft w:val="0"/>
          <w:marRight w:val="0"/>
          <w:marTop w:val="0"/>
          <w:marBottom w:val="0"/>
          <w:divBdr>
            <w:top w:val="none" w:sz="0" w:space="0" w:color="auto"/>
            <w:left w:val="none" w:sz="0" w:space="0" w:color="auto"/>
            <w:bottom w:val="none" w:sz="0" w:space="0" w:color="auto"/>
            <w:right w:val="none" w:sz="0" w:space="0" w:color="auto"/>
          </w:divBdr>
        </w:div>
        <w:div w:id="1062945006">
          <w:marLeft w:val="0"/>
          <w:marRight w:val="0"/>
          <w:marTop w:val="0"/>
          <w:marBottom w:val="0"/>
          <w:divBdr>
            <w:top w:val="none" w:sz="0" w:space="0" w:color="auto"/>
            <w:left w:val="none" w:sz="0" w:space="0" w:color="auto"/>
            <w:bottom w:val="none" w:sz="0" w:space="0" w:color="auto"/>
            <w:right w:val="none" w:sz="0" w:space="0" w:color="auto"/>
          </w:divBdr>
        </w:div>
        <w:div w:id="39014567">
          <w:marLeft w:val="0"/>
          <w:marRight w:val="0"/>
          <w:marTop w:val="0"/>
          <w:marBottom w:val="0"/>
          <w:divBdr>
            <w:top w:val="none" w:sz="0" w:space="0" w:color="auto"/>
            <w:left w:val="none" w:sz="0" w:space="0" w:color="auto"/>
            <w:bottom w:val="none" w:sz="0" w:space="0" w:color="auto"/>
            <w:right w:val="none" w:sz="0" w:space="0" w:color="auto"/>
          </w:divBdr>
        </w:div>
        <w:div w:id="599217554">
          <w:marLeft w:val="0"/>
          <w:marRight w:val="0"/>
          <w:marTop w:val="0"/>
          <w:marBottom w:val="0"/>
          <w:divBdr>
            <w:top w:val="none" w:sz="0" w:space="0" w:color="auto"/>
            <w:left w:val="none" w:sz="0" w:space="0" w:color="auto"/>
            <w:bottom w:val="none" w:sz="0" w:space="0" w:color="auto"/>
            <w:right w:val="none" w:sz="0" w:space="0" w:color="auto"/>
          </w:divBdr>
        </w:div>
        <w:div w:id="159584596">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598438274">
      <w:bodyDiv w:val="1"/>
      <w:marLeft w:val="0"/>
      <w:marRight w:val="0"/>
      <w:marTop w:val="0"/>
      <w:marBottom w:val="0"/>
      <w:divBdr>
        <w:top w:val="none" w:sz="0" w:space="0" w:color="auto"/>
        <w:left w:val="none" w:sz="0" w:space="0" w:color="auto"/>
        <w:bottom w:val="none" w:sz="0" w:space="0" w:color="auto"/>
        <w:right w:val="none" w:sz="0" w:space="0" w:color="auto"/>
      </w:divBdr>
      <w:divsChild>
        <w:div w:id="393049289">
          <w:marLeft w:val="0"/>
          <w:marRight w:val="0"/>
          <w:marTop w:val="0"/>
          <w:marBottom w:val="0"/>
          <w:divBdr>
            <w:top w:val="none" w:sz="0" w:space="0" w:color="auto"/>
            <w:left w:val="none" w:sz="0" w:space="0" w:color="auto"/>
            <w:bottom w:val="none" w:sz="0" w:space="0" w:color="auto"/>
            <w:right w:val="none" w:sz="0" w:space="0" w:color="auto"/>
          </w:divBdr>
        </w:div>
        <w:div w:id="725102047">
          <w:marLeft w:val="0"/>
          <w:marRight w:val="0"/>
          <w:marTop w:val="0"/>
          <w:marBottom w:val="0"/>
          <w:divBdr>
            <w:top w:val="none" w:sz="0" w:space="0" w:color="auto"/>
            <w:left w:val="none" w:sz="0" w:space="0" w:color="auto"/>
            <w:bottom w:val="none" w:sz="0" w:space="0" w:color="auto"/>
            <w:right w:val="none" w:sz="0" w:space="0" w:color="auto"/>
          </w:divBdr>
        </w:div>
        <w:div w:id="1154876891">
          <w:marLeft w:val="0"/>
          <w:marRight w:val="0"/>
          <w:marTop w:val="0"/>
          <w:marBottom w:val="0"/>
          <w:divBdr>
            <w:top w:val="none" w:sz="0" w:space="0" w:color="auto"/>
            <w:left w:val="none" w:sz="0" w:space="0" w:color="auto"/>
            <w:bottom w:val="none" w:sz="0" w:space="0" w:color="auto"/>
            <w:right w:val="none" w:sz="0" w:space="0" w:color="auto"/>
          </w:divBdr>
        </w:div>
        <w:div w:id="1849909892">
          <w:marLeft w:val="0"/>
          <w:marRight w:val="0"/>
          <w:marTop w:val="0"/>
          <w:marBottom w:val="0"/>
          <w:divBdr>
            <w:top w:val="none" w:sz="0" w:space="0" w:color="auto"/>
            <w:left w:val="none" w:sz="0" w:space="0" w:color="auto"/>
            <w:bottom w:val="none" w:sz="0" w:space="0" w:color="auto"/>
            <w:right w:val="none" w:sz="0" w:space="0" w:color="auto"/>
          </w:divBdr>
        </w:div>
        <w:div w:id="1979458126">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3578539">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66642308">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26" Type="http://schemas.openxmlformats.org/officeDocument/2006/relationships/hyperlink" Target="https://www.planalto.gov.br/ccivil_03/leis/1950-1969/L4150.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s://www.gov.br/compras/pt-br/acesso-a-informacao/legislacao/instrucoes-normativas/instrucao-normativa-seges-no-58-de-8-de-agosto-de-2022" TargetMode="External"/><Relationship Id="rId63" Type="http://schemas.openxmlformats.org/officeDocument/2006/relationships/hyperlink" Target="https://www.planalto.gov.br/ccivil_03/_ato2019-2022/2022/decreto/d10977.htm" TargetMode="External"/><Relationship Id="rId68" Type="http://schemas.openxmlformats.org/officeDocument/2006/relationships/hyperlink" Target="http://www.planalto.gov.br/ccivil_03/_ato2019-2022/2022/decreto/D11246.htm" TargetMode="External"/><Relationship Id="rId84" Type="http://schemas.openxmlformats.org/officeDocument/2006/relationships/hyperlink" Target="https://www.planalto.gov.br/ccivil_03/_ato2019-2022/2021/lei/L14195.htm" TargetMode="External"/><Relationship Id="rId89" Type="http://schemas.openxmlformats.org/officeDocument/2006/relationships/hyperlink" Target="http://www.planalto.gov.br/ccivil_03/_ato2019-2022/2021/lei/L14133.htm" TargetMode="External"/><Relationship Id="rId112" Type="http://schemas.openxmlformats.org/officeDocument/2006/relationships/hyperlink" Target="https://www.gov.br/compras/pt-br/acesso-a-informacao/legislacao/instrucoes-normativas/instrucao-normativa-seges-me-no-81-de-25-de-novembro-de-2022" TargetMode="External"/><Relationship Id="rId16" Type="http://schemas.openxmlformats.org/officeDocument/2006/relationships/hyperlink" Target="http://www.planalto.gov.br/ccivil_03/_ato2019-2022/2021/lei/L14133.htm" TargetMode="External"/><Relationship Id="rId107" Type="http://schemas.openxmlformats.org/officeDocument/2006/relationships/hyperlink" Target="http://www.planalto.gov.br/ccivil_03/_ato2019-2022/2021/lei/L14133.htm" TargetMode="External"/><Relationship Id="rId11" Type="http://schemas.openxmlformats.org/officeDocument/2006/relationships/hyperlink" Target="https://www.planalto.gov.br/ccivil_03/leis/l4320.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gov.br/compras/pt-br/acesso-a-informacao/legislacao/instrucoes-normativas/instrucao-normativa-seges-no-58-de-8-de-agosto-de-2022"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s://www.gov.br/compras/pt-br/acesso-a-informacao/legislacao/instrucoes-normativas/instrucao-normativa-seges-me-no-77-de-4-de-novembro-de-2022" TargetMode="External"/><Relationship Id="rId79" Type="http://schemas.openxmlformats.org/officeDocument/2006/relationships/hyperlink" Target="https://www.gov.br/compras/pt-br/acesso-a-informacao/legislacao/instrucoes-normativas/instrucao-normativa-seges-me-no-116-de-21-de-dezembro-de-2021" TargetMode="External"/><Relationship Id="rId102" Type="http://schemas.openxmlformats.org/officeDocument/2006/relationships/hyperlink" Target="http://www.planalto.gov.br/ccivil_03/leis/l6360.htm" TargetMode="External"/><Relationship Id="rId5" Type="http://schemas.openxmlformats.org/officeDocument/2006/relationships/hyperlink" Target="http://www.planalto.gov.br/ccivil_03/_ato2019-2022/2021/lei/L14133.htm" TargetMode="External"/><Relationship Id="rId90" Type="http://schemas.openxmlformats.org/officeDocument/2006/relationships/hyperlink" Target="http://www.planalto.gov.br/ccivil_03/_ato2019-2022/2021/lei/L14133.htm" TargetMode="External"/><Relationship Id="rId95"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seges-no-58-de-8-de-agosto-de-2022" TargetMode="External"/><Relationship Id="rId27"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no-58-de-8-de-agosto-de-2022" TargetMode="External"/><Relationship Id="rId48" Type="http://schemas.openxmlformats.org/officeDocument/2006/relationships/hyperlink" Target="https://www.gov.br/agu/pt-br/composicao/cgu/cgu/guias/gncs_082022.pdf" TargetMode="External"/><Relationship Id="rId64" Type="http://schemas.openxmlformats.org/officeDocument/2006/relationships/hyperlink" Target="https://www.planalto.gov.br/ccivil_03/LEIS/1980-1988/L7116.htm" TargetMode="External"/><Relationship Id="rId69" Type="http://schemas.openxmlformats.org/officeDocument/2006/relationships/hyperlink" Target="http://www.planalto.gov.br/ccivil_03/_ato2019-2022/2022/decreto/D11246.htm" TargetMode="External"/><Relationship Id="rId113" Type="http://schemas.openxmlformats.org/officeDocument/2006/relationships/hyperlink" Target="http://www.planalto.gov.br/ccivil_03/_ato2019-2022/2021/lei/L14133.htm" TargetMode="Externa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www.planalto.gov.br/ccivil_03/_ato2019-2022/2022/lei/L14382.htm" TargetMode="External"/><Relationship Id="rId12" Type="http://schemas.openxmlformats.org/officeDocument/2006/relationships/hyperlink" Target="http://www.planalto.gov.br/ccivil_03/decreto/d93872.htm" TargetMode="External"/><Relationship Id="rId17"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seges-me-no-81-de-25-de-novembro-de-2022" TargetMode="External"/><Relationship Id="rId59" Type="http://schemas.openxmlformats.org/officeDocument/2006/relationships/hyperlink" Target="http://www.planalto.gov.br/ccivil_03/_ato2019-2022/2021/lei/L14133.htm" TargetMode="External"/><Relationship Id="rId103" Type="http://schemas.openxmlformats.org/officeDocument/2006/relationships/hyperlink" Target="http://www.planalto.gov.br/ccivil_03/_ato2019-2022/2021/lei/L14133.htm" TargetMode="External"/><Relationship Id="rId108" Type="http://schemas.openxmlformats.org/officeDocument/2006/relationships/hyperlink" Target="https://www.gov.br/compras/pt-br/acesso-a-informacao/legislacao/instrucoes-normativas/instrucao-normativa-no-73-de-5-de-agosto-de-2020" TargetMode="External"/><Relationship Id="rId54" Type="http://schemas.openxmlformats.org/officeDocument/2006/relationships/hyperlink" Target="https://www.gov.br/compras/pt-br/acesso-a-informacao/legislacao/instrucoes-normativas/instrucao-normativa-seges-me-no-81-de-25-de-novembro-de-2022" TargetMode="External"/><Relationship Id="rId70" Type="http://schemas.openxmlformats.org/officeDocument/2006/relationships/hyperlink" Target="https://www.gov.br/compras/pt-br/acesso-a-informacao/legislacao/instrucoes-normativas/instrucao-normativa-no-5-de-26-de-maio-de-2017-atualizada" TargetMode="External"/><Relationship Id="rId75" Type="http://schemas.openxmlformats.org/officeDocument/2006/relationships/hyperlink" Target="https://www.gov.br/compras/pt-br/acesso-a-informacao/legislacao/instrucoes-normativas/instrucao-normativa-seges-me-no-77-de-4-de-novembro-de-2022" TargetMode="External"/><Relationship Id="rId91" Type="http://schemas.openxmlformats.org/officeDocument/2006/relationships/hyperlink" Target="https://www.planalto.gov.br/ccivil_03/constituicao/constituicao.htm" TargetMode="External"/><Relationship Id="rId96" Type="http://schemas.openxmlformats.org/officeDocument/2006/relationships/hyperlink" Target="http://www.planalto.gov.br/ccivil_03/_ato2019-2022/2021/lei/L14133.htm" TargetMode="External"/><Relationship Id="rId1" Type="http://schemas.openxmlformats.org/officeDocument/2006/relationships/hyperlink" Target="mailto:cgu.modeloscontratacao@agu.gov.br" TargetMode="External"/><Relationship Id="rId6" Type="http://schemas.openxmlformats.org/officeDocument/2006/relationships/hyperlink" Target="http://www.planalto.gov.br/ccivil_03/Leis/LCP/Lcp123.htm"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seges-me-no-81-de-25-de-novembro-de-2022" TargetMode="External"/><Relationship Id="rId28" Type="http://schemas.openxmlformats.org/officeDocument/2006/relationships/hyperlink" Target="https://www.gov.br/compras/pt-br/acesso-a-informacao/legislacao/instrucoes-normativas/instrucao-normativa-seges-me-no-81-de-25-de-novembro-de-2022" TargetMode="External"/><Relationship Id="rId36" Type="http://schemas.openxmlformats.org/officeDocument/2006/relationships/hyperlink" Target="https://www.gov.br/compras/pt-br/acesso-a-informacao/legislacao/instrucoes-normativas/instrucao-normativa-seges-me-no-81-de-25-de-novembro-de-2022" TargetMode="External"/><Relationship Id="rId49" Type="http://schemas.openxmlformats.org/officeDocument/2006/relationships/hyperlink" Target="https://www.gov.br/agu/pt-br/composicao/cgu/cgu/guias/gncs_082022.pdf" TargetMode="External"/><Relationship Id="rId57" Type="http://schemas.openxmlformats.org/officeDocument/2006/relationships/hyperlink" Target="http://www.planalto.gov.br/ccivil_03/_ato2019-2022/2021/lei/L14133.htm" TargetMode="External"/><Relationship Id="rId106" Type="http://schemas.openxmlformats.org/officeDocument/2006/relationships/hyperlink" Target="https://www.gov.br/compras/pt-br/acesso-a-informacao/legislacao/instrucoes-normativas/instrucao-normativa-seges-me-no-81-de-25-de-novembro-de-2022" TargetMode="External"/><Relationship Id="rId114" Type="http://schemas.openxmlformats.org/officeDocument/2006/relationships/hyperlink" Target="https://www.planalto.gov.br/ccivil_03/_ato2011-2014/2011/lei/l12527.htm"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portarias/portaria-seges-me-no-938-de-2-de-fevereiro-de-2022" TargetMode="External"/><Relationship Id="rId44" Type="http://schemas.openxmlformats.org/officeDocument/2006/relationships/hyperlink" Target="https://sapiens.agu.gov.br/valida_publico?id=627431320" TargetMode="External"/><Relationship Id="rId52" Type="http://schemas.openxmlformats.org/officeDocument/2006/relationships/hyperlink" Target="https://doacoes.gov.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leis/l9454.htm" TargetMode="External"/><Relationship Id="rId73" Type="http://schemas.openxmlformats.org/officeDocument/2006/relationships/hyperlink" Target="http://www.planalto.gov.br/ccivil_03/_ato2019-2022/2022/decreto/D11246.htm" TargetMode="External"/><Relationship Id="rId78" Type="http://schemas.openxmlformats.org/officeDocument/2006/relationships/hyperlink" Target="https://www.gov.br/compras/pt-br/acesso-a-informacao/legislacao/instrucoes-normativas/instrucao-normativa-no-53-de-8-de-julho-de-2020" TargetMode="External"/><Relationship Id="rId81" Type="http://schemas.openxmlformats.org/officeDocument/2006/relationships/hyperlink" Target="https://www.planalto.gov.br/ccivil_03/_ato2019-2022/2022/decreto/D10977.htm" TargetMode="External"/><Relationship Id="rId86" Type="http://schemas.openxmlformats.org/officeDocument/2006/relationships/hyperlink" Target="https://www.planalto.gov.br/ccivil_03/leis/2002/l10406compilada.htm" TargetMode="External"/><Relationship Id="rId94" Type="http://schemas.openxmlformats.org/officeDocument/2006/relationships/hyperlink" Target="https://www.gov.br/compras/pt-br/acesso-a-informacao/legislacao/instrucoes-normativas/instrucao-normativa-seges-me-no-116-de-21-de-dezembro-de-2021" TargetMode="External"/><Relationship Id="rId99" Type="http://schemas.openxmlformats.org/officeDocument/2006/relationships/hyperlink" Target="https://sapiens.agu.gov.br/valida_publico?id=701283242" TargetMode="External"/><Relationship Id="rId101" Type="http://schemas.openxmlformats.org/officeDocument/2006/relationships/hyperlink" Target="http://www.planalto.gov.br/ccivil_03/_ato2019-2022/2021/lei/L14133.htm" TargetMode="External"/><Relationship Id="rId4" Type="http://schemas.openxmlformats.org/officeDocument/2006/relationships/hyperlink" Target="http://www.planalto.gov.br/ccivil_03/_ato2019-2022/2021/lei/L14133.htm" TargetMode="Externa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decreto/d93872.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seges-no-58-de-8-de-agosto-de-2022" TargetMode="External"/><Relationship Id="rId109"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81-de-25-de-novembro-de-2022" TargetMode="External"/><Relationship Id="rId50" Type="http://schemas.openxmlformats.org/officeDocument/2006/relationships/hyperlink" Target="https://www.gov.br/compras/pt-br/acesso-a-informacao/legislacao/instrucoes-normativas/instrucao-normativa-seges-no-58-de-8-de-agosto-de-2022" TargetMode="External"/><Relationship Id="rId55" Type="http://schemas.openxmlformats.org/officeDocument/2006/relationships/hyperlink" Target="https://www.gov.br/compras/pt-br/acesso-a-informacao/legislacao/instrucoes-normativas/instrucao-normativa-seges-no-58-de-8-de-agosto-de-2022" TargetMode="External"/><Relationship Id="rId76" Type="http://schemas.openxmlformats.org/officeDocument/2006/relationships/hyperlink" Target="http://www.planalto.gov.br/ccivil_03/_ato2019-2022/2021/lei/L14133.htm" TargetMode="External"/><Relationship Id="rId97" Type="http://schemas.openxmlformats.org/officeDocument/2006/relationships/hyperlink" Target="https://www.gov.br/compras/pt-br/acesso-a-informacao/legislacao/instrucoes-normativas/instrucao-normativa-seges-me-no-116-de-21-de-dezembro-de-2021" TargetMode="External"/><Relationship Id="rId104"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5-2018/2015/Decreto/D8538.htm" TargetMode="External"/><Relationship Id="rId71" Type="http://schemas.openxmlformats.org/officeDocument/2006/relationships/hyperlink" Target="https://www.gov.br/compras/pt-br/acesso-a-informacao/legislacao/instrucoes-normativas/instrucao-normativa-no-5-de-26-de-maio-de-2017-atualizada" TargetMode="External"/><Relationship Id="rId92" Type="http://schemas.openxmlformats.org/officeDocument/2006/relationships/hyperlink" Target="http://www.planalto.gov.br/ccivil_03/_ato2019-2022/2021/lei/L14133.htm" TargetMode="External"/><Relationship Id="rId2"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24"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s://www.gov.br/compras/pt-br/acesso-a-informacao/legislacao/portarias/portaria-seges-me-no-8-678-de-19-de-julho-de-2021" TargetMode="External"/><Relationship Id="rId45" Type="http://schemas.openxmlformats.org/officeDocument/2006/relationships/hyperlink" Target="https://www.planalto.gov.br/ccivil_03/_ato2007-2010/2010/lei/l12305.htm" TargetMode="External"/><Relationship Id="rId66" Type="http://schemas.openxmlformats.org/officeDocument/2006/relationships/hyperlink" Target="https://www.gov.br/compras/pt-br/acesso-a-informacao/legislacao/instrucoes-normativas/instrucao-normativa-seges-me-no-81-de-25-de-novembro-de-2022" TargetMode="External"/><Relationship Id="rId87" Type="http://schemas.openxmlformats.org/officeDocument/2006/relationships/hyperlink" Target="http://www.planalto.gov.br/ccivil_03/_ato2019-2022/2021/lei/L14133.htm" TargetMode="External"/><Relationship Id="rId110" Type="http://schemas.openxmlformats.org/officeDocument/2006/relationships/hyperlink" Target="http://www.planalto.gov.br/ccivil_03/_ato2019-2022/2021/lei/L14133.htm" TargetMode="External"/><Relationship Id="rId115" Type="http://schemas.openxmlformats.org/officeDocument/2006/relationships/hyperlink" Target="https://www.gov.br/compras/pt-br/acesso-a-informacao/legislacao/instrucoes-normativas/instrucao-normativa-seges-me-no-81-de-25-de-novembro-de-2022" TargetMode="Externa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s://www.planalto.gov.br/ccivil_03/leis/1980-1988/l7116.htm" TargetMode="External"/><Relationship Id="rId19" Type="http://schemas.openxmlformats.org/officeDocument/2006/relationships/hyperlink" Target="https://www.gov.br/compras/pt-br/acesso-a-informacao/legislacao/instrucoes-normativas/instrucao-normativa-seges-no-58-de-8-de-agosto-de-2022" TargetMode="External"/><Relationship Id="rId14"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81-de-25-de-novembro-de-2022" TargetMode="External"/><Relationship Id="rId35" Type="http://schemas.openxmlformats.org/officeDocument/2006/relationships/hyperlink" Target="https://www.gov.br/agu/pt-br/composicao/cgu/cgu/guias/gncs_082022.pdf" TargetMode="External"/><Relationship Id="rId56" Type="http://schemas.openxmlformats.org/officeDocument/2006/relationships/hyperlink" Target="http://www.planalto.gov.br/ccivil_03/_ato2019-2022/2021/lei/L14133.htm" TargetMode="External"/><Relationship Id="rId77" Type="http://schemas.openxmlformats.org/officeDocument/2006/relationships/hyperlink" Target="http://www.planalto.gov.br/ccivil_03/_ato2019-2022/2021/lei/L14133.htm" TargetMode="External"/><Relationship Id="rId100" Type="http://schemas.openxmlformats.org/officeDocument/2006/relationships/hyperlink" Target="https://antigo.agu.gov.br/page/atos/detalhe/idato/1778660" TargetMode="External"/><Relationship Id="rId105" Type="http://schemas.openxmlformats.org/officeDocument/2006/relationships/hyperlink" Target="https://www.gov.br/compras/pt-br/acesso-a-informacao/legislacao/instrucoes-normativas/instrucao-normativa-seges-me-no-65-de-7-de-julho-de-2021"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planalto.gov.br/ccivil_03/_ato2007-2010/2010/lei/l12305.htm" TargetMode="External"/><Relationship Id="rId72" Type="http://schemas.openxmlformats.org/officeDocument/2006/relationships/hyperlink" Target="https://www.gov.br/compras/pt-br/acesso-a-informacao/legislacao/instrucoes-normativas/instrucao-normativa-no-5-de-26-de-maio-de-2017-atualizada"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yperlink" Target="http://www.planalto.gov.br/ccivil_03/_ato2019-2022/2021/lei/L14133.htm" TargetMode="External"/><Relationship Id="rId3" Type="http://schemas.openxmlformats.org/officeDocument/2006/relationships/hyperlink" Target="https://www.gov.br/compras/pt-br/acesso-a-informacao/legislacao/instrucoes-normativas/instrucao-normativa-seges-no-58-de-8-de-agosto-de-2022" TargetMode="External"/><Relationship Id="rId25" Type="http://schemas.openxmlformats.org/officeDocument/2006/relationships/hyperlink" Target="http://www.planalto.gov.br/ccivil_03/_ato2019-2022/2021/lei/L14133.htm" TargetMode="External"/><Relationship Id="rId46" Type="http://schemas.openxmlformats.org/officeDocument/2006/relationships/hyperlink" Target="https://sapiens.agu.gov.br/valida_publico?id=627431320"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gov.br/compras/pt-br/acesso-a-informacao/legislacao/instrucoes-normativas/instrucao-normativa-seges-me-no-81-de-25-de-novembro-de-2022" TargetMode="External"/><Relationship Id="rId41" Type="http://schemas.openxmlformats.org/officeDocument/2006/relationships/hyperlink" Target="https://www.gov.br/compras/pt-br/acesso-a-informacao/legislacao/portarias/portaria-seges-me-no-8-678-de-19-de-julho-de-2021" TargetMode="External"/><Relationship Id="rId62" Type="http://schemas.openxmlformats.org/officeDocument/2006/relationships/hyperlink" Target="http://www.planalto.gov.br/ccivil_03/leis/l8666cons.htm" TargetMode="External"/><Relationship Id="rId83" Type="http://schemas.openxmlformats.org/officeDocument/2006/relationships/hyperlink" Target="http://www.planalto.gov.br/ccivil_03/leis/l9454.htm" TargetMode="External"/><Relationship Id="rId88" Type="http://schemas.openxmlformats.org/officeDocument/2006/relationships/hyperlink" Target="https://www.planalto.gov.br/ccivil_03/leis/l5172compilado.htm" TargetMode="External"/><Relationship Id="rId111" Type="http://schemas.openxmlformats.org/officeDocument/2006/relationships/hyperlink" Target="http://www.planalto.gov.br/ccivil_03/_ato2019-2022/2021/lei/L14133.htm"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s://www.planalto.gov.br/ccivil_03/leis/l8429.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2/decreto/D11246.htm" TargetMode="External"/><Relationship Id="rId34" Type="http://schemas.openxmlformats.org/officeDocument/2006/relationships/footer" Target="foot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ortaltransparencia.gov.br/sancoes/cne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5" Type="http://schemas.openxmlformats.org/officeDocument/2006/relationships/styles" Target="styles.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s://www.gov.br/compras/pt-br/acesso-a-informacao/legislacao/instrucoes-normativas/instrucao-normativa-seges-me-no-77-de-4-de-novembro-de-2022" TargetMode="External"/><Relationship Id="rId28" Type="http://schemas.openxmlformats.org/officeDocument/2006/relationships/hyperlink" Target="http://www.portaldatransparencia.gov.br/ceis" TargetMode="External"/><Relationship Id="rId36"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http://www.planalto.gov.br/ccivil_03/_ato2019-2022/2022/decreto/D11246.htm" TargetMode="External"/><Relationship Id="rId31" Type="http://schemas.openxmlformats.org/officeDocument/2006/relationships/hyperlink" Target="https://www.planalto.gov.br/ccivil_03/decreto-lei/del5452.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AGU/Pareceres/2019-2022/PRC-JL-01-2020.htm" TargetMode="External"/><Relationship Id="rId30" Type="http://schemas.openxmlformats.org/officeDocument/2006/relationships/hyperlink" Target="https://www.gov.br/empresas-e-negocios/pt-br/empreendedor" TargetMode="External"/><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AC1A78-740E-49E7-B167-B151B9531599}">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20DBC2BF-421A-46A3-BD53-64E990EB7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ABA95A-C5EB-44E5-BF82-474821B283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7322</Words>
  <Characters>39540</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2025-07-01T19:26:00Z</dcterms:created>
  <dcterms:modified xsi:type="dcterms:W3CDTF">2025-07-01T19:26:00Z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